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45151" w14:textId="77777777" w:rsidR="007C6EC4" w:rsidRPr="0091744E" w:rsidRDefault="007C6EC4" w:rsidP="00024DB4">
      <w:pPr>
        <w:pStyle w:val="wCoverDate"/>
        <w:widowControl w:val="0"/>
        <w:pBdr>
          <w:bottom w:val="single" w:sz="12" w:space="1" w:color="auto"/>
        </w:pBdr>
        <w:spacing w:line="276" w:lineRule="auto"/>
        <w:rPr>
          <w:b w:val="0"/>
          <w:bCs w:val="0"/>
        </w:rPr>
      </w:pPr>
    </w:p>
    <w:sdt>
      <w:sdtPr>
        <w:rPr>
          <w:b w:val="0"/>
          <w:bCs w:val="0"/>
          <w:sz w:val="22"/>
          <w:szCs w:val="22"/>
        </w:rPr>
        <w:id w:val="-2113811673"/>
        <w:docPartObj>
          <w:docPartGallery w:val="Cover Pages"/>
          <w:docPartUnique/>
        </w:docPartObj>
      </w:sdtPr>
      <w:sdtEndPr>
        <w:rPr>
          <w:b/>
          <w:bCs/>
        </w:rPr>
      </w:sdtEndPr>
      <w:sdtContent>
        <w:p w14:paraId="334AE50E" w14:textId="5B420EDE" w:rsidR="002D2BA2" w:rsidRPr="0091744E" w:rsidRDefault="002D2BA2" w:rsidP="00024DB4">
          <w:pPr>
            <w:pStyle w:val="wCoverTitle1"/>
            <w:spacing w:line="276" w:lineRule="auto"/>
          </w:pPr>
        </w:p>
        <w:p w14:paraId="1C790E26" w14:textId="77777777" w:rsidR="007C6EC4" w:rsidRPr="0091744E" w:rsidRDefault="007C6EC4" w:rsidP="00024DB4">
          <w:pPr>
            <w:pStyle w:val="wCoverTitle1"/>
            <w:widowControl w:val="0"/>
            <w:spacing w:line="276" w:lineRule="auto"/>
          </w:pPr>
        </w:p>
        <w:p w14:paraId="14DF57E7" w14:textId="7ADCDA93" w:rsidR="00A80BDA" w:rsidRPr="0091744E" w:rsidRDefault="009E47F9" w:rsidP="00024DB4">
          <w:pPr>
            <w:pStyle w:val="wCoverCenter"/>
            <w:widowControl w:val="0"/>
            <w:spacing w:line="276" w:lineRule="auto"/>
            <w:rPr>
              <w:b/>
              <w:bCs/>
              <w:sz w:val="32"/>
              <w:szCs w:val="32"/>
            </w:rPr>
          </w:pPr>
          <w:r w:rsidRPr="0091744E">
            <w:rPr>
              <w:b/>
              <w:bCs/>
              <w:sz w:val="32"/>
              <w:szCs w:val="32"/>
            </w:rPr>
            <w:t xml:space="preserve">ZMLUVA </w:t>
          </w:r>
          <w:r w:rsidR="00DC3994" w:rsidRPr="0091744E">
            <w:rPr>
              <w:b/>
              <w:bCs/>
              <w:sz w:val="32"/>
              <w:szCs w:val="32"/>
            </w:rPr>
            <w:br/>
          </w:r>
          <w:r w:rsidRPr="0091744E">
            <w:rPr>
              <w:b/>
              <w:bCs/>
              <w:sz w:val="32"/>
              <w:szCs w:val="32"/>
            </w:rPr>
            <w:t xml:space="preserve">O ZDRUŽENEJ </w:t>
          </w:r>
          <w:r w:rsidR="00A80BDA" w:rsidRPr="0091744E">
            <w:rPr>
              <w:b/>
              <w:bCs/>
              <w:sz w:val="32"/>
              <w:szCs w:val="32"/>
            </w:rPr>
            <w:t xml:space="preserve">DODÁVKE ELEKTRINY </w:t>
          </w:r>
        </w:p>
        <w:p w14:paraId="563B2EB0" w14:textId="77777777" w:rsidR="00FD2638" w:rsidRPr="0091744E" w:rsidRDefault="007C6EC4" w:rsidP="00024DB4">
          <w:pPr>
            <w:pStyle w:val="wCoverParties"/>
            <w:widowControl w:val="0"/>
            <w:spacing w:line="276" w:lineRule="auto"/>
          </w:pPr>
          <w:r w:rsidRPr="0091744E">
            <w:t>medzi</w:t>
          </w:r>
          <w:r w:rsidR="00DC3994" w:rsidRPr="0091744E">
            <w:t xml:space="preserve"> </w:t>
          </w:r>
          <w:r w:rsidR="00DC3994" w:rsidRPr="0091744E">
            <w:br/>
          </w:r>
          <w:r w:rsidR="00DC3994" w:rsidRPr="0091744E">
            <w:br/>
          </w:r>
        </w:p>
        <w:p w14:paraId="573EF3BC" w14:textId="77777777" w:rsidR="00FD2638" w:rsidRPr="005B748B" w:rsidRDefault="00FD2638" w:rsidP="00024DB4">
          <w:pPr>
            <w:pStyle w:val="wCoverParties"/>
            <w:widowControl w:val="0"/>
            <w:spacing w:line="276" w:lineRule="auto"/>
          </w:pPr>
          <w:r w:rsidRPr="00632512">
            <w:t>[</w:t>
          </w:r>
          <w:r w:rsidRPr="00632512">
            <w:rPr>
              <w:rFonts w:hint="eastAsia"/>
            </w:rPr>
            <w:t>●</w:t>
          </w:r>
          <w:r w:rsidRPr="00632512">
            <w:t>]</w:t>
          </w:r>
        </w:p>
        <w:p w14:paraId="5C173D6F" w14:textId="60ECF42E" w:rsidR="007C6EC4" w:rsidRPr="005B748B" w:rsidRDefault="007C6EC4" w:rsidP="00024DB4">
          <w:pPr>
            <w:pStyle w:val="wCoverCenter"/>
            <w:widowControl w:val="0"/>
            <w:spacing w:after="0" w:line="276" w:lineRule="auto"/>
          </w:pPr>
        </w:p>
        <w:p w14:paraId="501CBB0C" w14:textId="74684A5C" w:rsidR="007C6EC4" w:rsidRPr="005B748B" w:rsidRDefault="00DC3994" w:rsidP="00024DB4">
          <w:pPr>
            <w:pStyle w:val="wCoverRole"/>
            <w:widowControl w:val="0"/>
            <w:spacing w:after="0" w:line="276" w:lineRule="auto"/>
          </w:pPr>
          <w:r w:rsidRPr="005B748B">
            <w:br/>
          </w:r>
          <w:r w:rsidR="007C6EC4" w:rsidRPr="005B748B">
            <w:t xml:space="preserve">ako </w:t>
          </w:r>
          <w:r w:rsidRPr="005B748B">
            <w:t>Odberateľ</w:t>
          </w:r>
        </w:p>
        <w:p w14:paraId="7940A0E3" w14:textId="5FF9ACF9" w:rsidR="007C6EC4" w:rsidRPr="005B748B" w:rsidRDefault="00DC3994" w:rsidP="00024DB4">
          <w:pPr>
            <w:pStyle w:val="wCoverRole"/>
            <w:widowControl w:val="0"/>
            <w:spacing w:line="276" w:lineRule="auto"/>
          </w:pPr>
          <w:r w:rsidRPr="005B748B">
            <w:br/>
          </w:r>
          <w:r w:rsidR="007C6EC4" w:rsidRPr="005B748B">
            <w:t>a</w:t>
          </w:r>
        </w:p>
        <w:p w14:paraId="1E858A91" w14:textId="77777777" w:rsidR="00AC0802" w:rsidRPr="005B748B" w:rsidRDefault="00AC0802" w:rsidP="00024DB4">
          <w:pPr>
            <w:pStyle w:val="wCoverParties"/>
            <w:widowControl w:val="0"/>
            <w:spacing w:line="276" w:lineRule="auto"/>
          </w:pPr>
          <w:r w:rsidRPr="00632512">
            <w:t>[</w:t>
          </w:r>
          <w:r w:rsidRPr="00632512">
            <w:rPr>
              <w:rFonts w:hint="eastAsia"/>
            </w:rPr>
            <w:t>●</w:t>
          </w:r>
          <w:r w:rsidRPr="00632512">
            <w:t>]</w:t>
          </w:r>
        </w:p>
        <w:p w14:paraId="3E18583C" w14:textId="4B1244E3" w:rsidR="007C6EC4" w:rsidRPr="0091744E" w:rsidRDefault="007C6EC4" w:rsidP="00024DB4">
          <w:pPr>
            <w:pStyle w:val="wCoverRole"/>
            <w:widowControl w:val="0"/>
            <w:spacing w:line="276" w:lineRule="auto"/>
          </w:pPr>
          <w:r w:rsidRPr="005B748B">
            <w:t xml:space="preserve">ako </w:t>
          </w:r>
          <w:r w:rsidR="00DC3994" w:rsidRPr="005B748B">
            <w:t>Dodávateľ</w:t>
          </w:r>
          <w:r w:rsidR="00DC3994" w:rsidRPr="0091744E">
            <w:t xml:space="preserve"> </w:t>
          </w:r>
        </w:p>
        <w:p w14:paraId="7BE0E51B" w14:textId="77777777" w:rsidR="007C6EC4" w:rsidRPr="0091744E" w:rsidRDefault="007C6EC4" w:rsidP="00024DB4">
          <w:pPr>
            <w:pStyle w:val="wCoverRole"/>
            <w:widowControl w:val="0"/>
            <w:spacing w:line="276" w:lineRule="auto"/>
          </w:pPr>
        </w:p>
        <w:p w14:paraId="7DC235F7" w14:textId="1041511D" w:rsidR="007C6EC4" w:rsidRPr="0091744E" w:rsidRDefault="007C6EC4" w:rsidP="00024DB4">
          <w:pPr>
            <w:pStyle w:val="wCoverDate"/>
            <w:widowControl w:val="0"/>
            <w:spacing w:after="0" w:line="276" w:lineRule="auto"/>
          </w:pPr>
          <w:r w:rsidRPr="0091744E">
            <w:t>__________________________________________________________________________________</w:t>
          </w:r>
        </w:p>
        <w:p w14:paraId="1E9D39FF" w14:textId="77777777" w:rsidR="007C6EC4" w:rsidRPr="0091744E" w:rsidRDefault="007C6EC4" w:rsidP="00024DB4">
          <w:pPr>
            <w:pStyle w:val="wCoverRole"/>
            <w:widowControl w:val="0"/>
            <w:spacing w:line="276" w:lineRule="auto"/>
          </w:pPr>
        </w:p>
        <w:p w14:paraId="1E673B27" w14:textId="77777777" w:rsidR="007C6EC4" w:rsidRPr="0091744E" w:rsidRDefault="00630CA7" w:rsidP="00024DB4">
          <w:pPr>
            <w:pStyle w:val="wLeftB"/>
            <w:keepNext w:val="0"/>
            <w:widowControl w:val="0"/>
            <w:spacing w:line="276" w:lineRule="auto"/>
            <w:jc w:val="both"/>
          </w:pPr>
        </w:p>
      </w:sdtContent>
    </w:sdt>
    <w:p w14:paraId="4BEC9FF1" w14:textId="77777777" w:rsidR="007C6EC4" w:rsidRPr="0091744E" w:rsidRDefault="007C6EC4" w:rsidP="00024DB4">
      <w:pPr>
        <w:pStyle w:val="wLeftB"/>
        <w:keepNext w:val="0"/>
        <w:widowControl w:val="0"/>
        <w:spacing w:line="276" w:lineRule="auto"/>
        <w:jc w:val="both"/>
      </w:pPr>
      <w:r w:rsidRPr="0091744E">
        <w:t xml:space="preserve"> </w:t>
      </w:r>
    </w:p>
    <w:p w14:paraId="2F48652D" w14:textId="77777777" w:rsidR="007C6EC4" w:rsidRPr="0091744E" w:rsidRDefault="007C6EC4" w:rsidP="00024DB4">
      <w:pPr>
        <w:spacing w:after="160" w:line="276" w:lineRule="auto"/>
        <w:rPr>
          <w:b/>
        </w:rPr>
      </w:pPr>
      <w:r w:rsidRPr="0091744E">
        <w:br w:type="page"/>
      </w:r>
    </w:p>
    <w:p w14:paraId="1BD08335" w14:textId="3C6920D3" w:rsidR="0016600F" w:rsidRPr="005B748B" w:rsidRDefault="009455AE" w:rsidP="00024DB4">
      <w:pPr>
        <w:pStyle w:val="wLeftB"/>
        <w:keepNext w:val="0"/>
        <w:widowControl w:val="0"/>
        <w:spacing w:line="276" w:lineRule="auto"/>
        <w:jc w:val="both"/>
        <w:rPr>
          <w:b w:val="0"/>
        </w:rPr>
      </w:pPr>
      <w:r w:rsidRPr="0091744E">
        <w:lastRenderedPageBreak/>
        <w:t xml:space="preserve">Táto </w:t>
      </w:r>
      <w:r w:rsidR="00AC0802" w:rsidRPr="0091744E">
        <w:t xml:space="preserve">ZMLUVA </w:t>
      </w:r>
      <w:r w:rsidR="00A80BDA" w:rsidRPr="0091744E">
        <w:t xml:space="preserve">O ZDRUŽENEJ DODÁVKE ELEKTRINY </w:t>
      </w:r>
      <w:r w:rsidRPr="0091744E">
        <w:rPr>
          <w:b w:val="0"/>
        </w:rPr>
        <w:t>(ďalej len „</w:t>
      </w:r>
      <w:r w:rsidRPr="0091744E">
        <w:t>Zmluva</w:t>
      </w:r>
      <w:r w:rsidRPr="0091744E">
        <w:rPr>
          <w:b w:val="0"/>
        </w:rPr>
        <w:t>“)</w:t>
      </w:r>
      <w:r w:rsidR="00B56B7D" w:rsidRPr="0091744E">
        <w:t xml:space="preserve"> </w:t>
      </w:r>
      <w:r w:rsidRPr="0091744E">
        <w:rPr>
          <w:b w:val="0"/>
        </w:rPr>
        <w:t xml:space="preserve">je uzatvorená </w:t>
      </w:r>
      <w:r w:rsidR="00355CA4" w:rsidRPr="0091744E">
        <w:rPr>
          <w:b w:val="0"/>
        </w:rPr>
        <w:t>podľa ustanoven</w:t>
      </w:r>
      <w:r w:rsidR="0088422D" w:rsidRPr="0091744E">
        <w:rPr>
          <w:b w:val="0"/>
        </w:rPr>
        <w:t>ia</w:t>
      </w:r>
      <w:r w:rsidR="00355CA4" w:rsidRPr="0091744E">
        <w:rPr>
          <w:b w:val="0"/>
        </w:rPr>
        <w:t xml:space="preserve"> § 269 ods. 2 zákona č. 513/1991 Zb. Obchodný zákonník v znení neskorších predpisov</w:t>
      </w:r>
      <w:r w:rsidR="00834176" w:rsidRPr="0091744E">
        <w:rPr>
          <w:b w:val="0"/>
        </w:rPr>
        <w:t xml:space="preserve"> </w:t>
      </w:r>
      <w:r w:rsidR="00A80BDA" w:rsidRPr="0091744E">
        <w:rPr>
          <w:b w:val="0"/>
        </w:rPr>
        <w:t xml:space="preserve">a zákona č. 251/2012 Z. z. o energetike a o zmene niektorých zákonov </w:t>
      </w:r>
      <w:r w:rsidR="00B66656" w:rsidRPr="0091744E">
        <w:rPr>
          <w:b w:val="0"/>
        </w:rPr>
        <w:t xml:space="preserve">medzi nasledovnými </w:t>
      </w:r>
      <w:r w:rsidR="00B66656" w:rsidRPr="005B748B">
        <w:rPr>
          <w:b w:val="0"/>
        </w:rPr>
        <w:t>zmluvnými stranami</w:t>
      </w:r>
      <w:r w:rsidRPr="005B748B">
        <w:rPr>
          <w:b w:val="0"/>
        </w:rPr>
        <w:t xml:space="preserve">: </w:t>
      </w:r>
    </w:p>
    <w:p w14:paraId="53ECE21E" w14:textId="44C6FB39"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
          <w:bCs/>
          <w:shd w:val="clear" w:color="auto" w:fill="FFFFFF" w:themeFill="background1"/>
        </w:rPr>
        <w:t>Odberateľ:</w:t>
      </w:r>
      <w:r w:rsidRPr="005B748B">
        <w:rPr>
          <w:bCs/>
          <w:shd w:val="clear" w:color="auto" w:fill="FFFFFF" w:themeFill="background1"/>
        </w:rPr>
        <w:t xml:space="preserve">         </w:t>
      </w:r>
      <w:r w:rsidRPr="005B748B">
        <w:rPr>
          <w:bCs/>
          <w:shd w:val="clear" w:color="auto" w:fill="FFFFFF" w:themeFill="background1"/>
        </w:rPr>
        <w:tab/>
      </w:r>
      <w:r w:rsidRPr="005B748B">
        <w:rPr>
          <w:bCs/>
          <w:shd w:val="clear" w:color="auto" w:fill="FFFFFF" w:themeFill="background1"/>
        </w:rPr>
        <w:tab/>
      </w:r>
      <w:r w:rsidRPr="005B748B">
        <w:rPr>
          <w:bCs/>
          <w:shd w:val="clear" w:color="auto" w:fill="FFFFFF" w:themeFill="background1"/>
        </w:rPr>
        <w:br/>
      </w:r>
      <w:bookmarkStart w:id="0" w:name="_Hlk160195602"/>
      <w:r w:rsidRPr="005B748B">
        <w:rPr>
          <w:bCs/>
          <w:shd w:val="clear" w:color="auto" w:fill="FFFFFF" w:themeFill="background1"/>
        </w:rPr>
        <w:t>Názov:</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41AB7F53" w14:textId="247AFE0D"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Sídlo:</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6B40789A" w14:textId="570FB449"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Štatutárny zástupca:</w:t>
      </w:r>
      <w:r w:rsidRPr="005B748B">
        <w:rPr>
          <w:bCs/>
          <w:shd w:val="clear" w:color="auto" w:fill="FFFFFF" w:themeFill="background1"/>
        </w:rPr>
        <w:tab/>
      </w:r>
      <w:r w:rsidR="00FD2638" w:rsidRPr="00632512">
        <w:rPr>
          <w:bCs/>
          <w:shd w:val="clear" w:color="auto" w:fill="FFFFFF" w:themeFill="background1"/>
        </w:rPr>
        <w:t>[•]</w:t>
      </w:r>
    </w:p>
    <w:p w14:paraId="349DBE1E" w14:textId="400F2755" w:rsidR="007A111D"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IČO:</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2805C36F" w14:textId="3A6273D8"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DIČ:</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00273BDD" w14:textId="10B7FD74"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Bankové spojenie:</w:t>
      </w:r>
      <w:r w:rsidRPr="005B748B">
        <w:rPr>
          <w:bCs/>
          <w:shd w:val="clear" w:color="auto" w:fill="FFFFFF" w:themeFill="background1"/>
        </w:rPr>
        <w:tab/>
      </w:r>
      <w:r w:rsidR="00FD2638" w:rsidRPr="00632512">
        <w:rPr>
          <w:bCs/>
          <w:shd w:val="clear" w:color="auto" w:fill="FFFFFF" w:themeFill="background1"/>
        </w:rPr>
        <w:t>[•]</w:t>
      </w:r>
    </w:p>
    <w:p w14:paraId="7C304C26" w14:textId="584AA2B8"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IBAN:</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12DC675C" w14:textId="77777777"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 xml:space="preserve">Kontaktná osoba vo veciach zmluvných: </w:t>
      </w:r>
    </w:p>
    <w:p w14:paraId="6F39653D" w14:textId="362E2818" w:rsidR="007A111D" w:rsidRPr="005B748B" w:rsidRDefault="00FD2638" w:rsidP="00024DB4">
      <w:pPr>
        <w:pStyle w:val="Definition1"/>
        <w:widowControl w:val="0"/>
        <w:numPr>
          <w:ilvl w:val="0"/>
          <w:numId w:val="0"/>
        </w:numPr>
        <w:tabs>
          <w:tab w:val="left" w:pos="1560"/>
        </w:tabs>
        <w:spacing w:after="0" w:line="276" w:lineRule="auto"/>
        <w:rPr>
          <w:bCs/>
          <w:shd w:val="clear" w:color="auto" w:fill="FFFFFF" w:themeFill="background1"/>
        </w:rPr>
      </w:pPr>
      <w:r w:rsidRPr="00632512">
        <w:rPr>
          <w:bCs/>
          <w:shd w:val="clear" w:color="auto" w:fill="FFFFFF" w:themeFill="background1"/>
        </w:rPr>
        <w:t>[•]</w:t>
      </w:r>
    </w:p>
    <w:p w14:paraId="4273928C" w14:textId="77777777"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 xml:space="preserve">Kontaktná osoba vo veciach technických: </w:t>
      </w:r>
    </w:p>
    <w:p w14:paraId="66C9CF09" w14:textId="2CC887FF" w:rsidR="00DC3994" w:rsidRPr="005B748B" w:rsidRDefault="00FD2638" w:rsidP="00024DB4">
      <w:pPr>
        <w:pStyle w:val="Definition1"/>
        <w:widowControl w:val="0"/>
        <w:numPr>
          <w:ilvl w:val="0"/>
          <w:numId w:val="0"/>
        </w:numPr>
        <w:tabs>
          <w:tab w:val="left" w:pos="1560"/>
        </w:tabs>
        <w:spacing w:after="0" w:line="276" w:lineRule="auto"/>
        <w:rPr>
          <w:bCs/>
          <w:shd w:val="clear" w:color="auto" w:fill="FFFFFF" w:themeFill="background1"/>
        </w:rPr>
      </w:pPr>
      <w:r w:rsidRPr="00632512">
        <w:rPr>
          <w:bCs/>
          <w:shd w:val="clear" w:color="auto" w:fill="FFFFFF" w:themeFill="background1"/>
        </w:rPr>
        <w:t>[•]</w:t>
      </w:r>
    </w:p>
    <w:bookmarkEnd w:id="0"/>
    <w:p w14:paraId="71E75D65" w14:textId="77777777" w:rsidR="00DC3994" w:rsidRPr="005B748B" w:rsidRDefault="00DC3994" w:rsidP="00024DB4">
      <w:pPr>
        <w:pStyle w:val="Definition1"/>
        <w:widowControl w:val="0"/>
        <w:spacing w:after="0" w:line="276" w:lineRule="auto"/>
        <w:ind w:left="0"/>
      </w:pPr>
      <w:r w:rsidRPr="005B748B">
        <w:rPr>
          <w:b/>
          <w:bCs/>
          <w:shd w:val="clear" w:color="auto" w:fill="FFFFFF" w:themeFill="background1"/>
        </w:rPr>
        <w:br/>
      </w:r>
      <w:r w:rsidRPr="005B748B">
        <w:rPr>
          <w:bCs/>
          <w:shd w:val="clear" w:color="auto" w:fill="FFFFFF" w:themeFill="background1"/>
        </w:rPr>
        <w:t>(ďalej len „</w:t>
      </w:r>
      <w:r w:rsidRPr="005B748B">
        <w:rPr>
          <w:b/>
          <w:shd w:val="clear" w:color="auto" w:fill="FFFFFF" w:themeFill="background1"/>
        </w:rPr>
        <w:t>Odberateľ</w:t>
      </w:r>
      <w:r w:rsidRPr="005B748B">
        <w:rPr>
          <w:bCs/>
          <w:shd w:val="clear" w:color="auto" w:fill="FFFFFF" w:themeFill="background1"/>
        </w:rPr>
        <w:t>“)</w:t>
      </w:r>
      <w:r w:rsidRPr="005B748B">
        <w:t xml:space="preserve"> </w:t>
      </w:r>
    </w:p>
    <w:p w14:paraId="2F0E1D69" w14:textId="77777777" w:rsidR="00024DB4" w:rsidRPr="005B748B" w:rsidRDefault="00024DB4" w:rsidP="00024DB4">
      <w:pPr>
        <w:pStyle w:val="Definition1"/>
        <w:widowControl w:val="0"/>
        <w:spacing w:after="0" w:line="276" w:lineRule="auto"/>
        <w:ind w:left="2835" w:hanging="2835"/>
      </w:pPr>
    </w:p>
    <w:p w14:paraId="2FA703F5" w14:textId="77777777" w:rsidR="00024DB4" w:rsidRPr="005B748B" w:rsidRDefault="00024DB4" w:rsidP="00024DB4">
      <w:pPr>
        <w:pStyle w:val="Definition1"/>
        <w:widowControl w:val="0"/>
        <w:spacing w:after="0" w:line="276" w:lineRule="auto"/>
        <w:ind w:left="2835" w:hanging="2835"/>
      </w:pPr>
    </w:p>
    <w:p w14:paraId="1D67A0F2" w14:textId="4B8B0761" w:rsidR="00024DB4" w:rsidRPr="005B748B" w:rsidRDefault="00024DB4" w:rsidP="00024DB4">
      <w:pPr>
        <w:pStyle w:val="Definition1"/>
        <w:widowControl w:val="0"/>
        <w:spacing w:after="0" w:line="276" w:lineRule="auto"/>
        <w:ind w:left="2835" w:hanging="2835"/>
      </w:pPr>
      <w:r w:rsidRPr="005B748B">
        <w:rPr>
          <w:b/>
        </w:rPr>
        <w:t>Dodávateľ</w:t>
      </w:r>
      <w:r w:rsidRPr="005B748B">
        <w:t>:</w:t>
      </w:r>
    </w:p>
    <w:p w14:paraId="2B961CC9" w14:textId="77777777" w:rsidR="00024DB4" w:rsidRPr="005B748B" w:rsidRDefault="00024DB4" w:rsidP="00024DB4">
      <w:pPr>
        <w:pStyle w:val="Definition1"/>
        <w:widowControl w:val="0"/>
        <w:spacing w:after="0" w:line="276" w:lineRule="auto"/>
        <w:ind w:left="2835" w:hanging="2835"/>
      </w:pPr>
      <w:r w:rsidRPr="005B748B">
        <w:t xml:space="preserve">Názov: </w:t>
      </w:r>
      <w:r w:rsidRPr="005B748B">
        <w:tab/>
      </w:r>
      <w:r w:rsidRPr="00632512">
        <w:rPr>
          <w:bCs/>
          <w:shd w:val="clear" w:color="auto" w:fill="FFFFFF" w:themeFill="background1"/>
        </w:rPr>
        <w:t>[•]</w:t>
      </w:r>
    </w:p>
    <w:p w14:paraId="38DB1FB0" w14:textId="77777777" w:rsidR="00024DB4" w:rsidRPr="005B748B" w:rsidRDefault="00024DB4" w:rsidP="00024DB4">
      <w:pPr>
        <w:pStyle w:val="Definition1"/>
        <w:widowControl w:val="0"/>
        <w:spacing w:after="0" w:line="276" w:lineRule="auto"/>
        <w:ind w:left="2835" w:hanging="2835"/>
      </w:pPr>
      <w:r w:rsidRPr="005B748B">
        <w:t xml:space="preserve">Sídlo: </w:t>
      </w:r>
      <w:r w:rsidRPr="005B748B">
        <w:tab/>
      </w:r>
      <w:r w:rsidRPr="00632512">
        <w:rPr>
          <w:bCs/>
          <w:shd w:val="clear" w:color="auto" w:fill="FFFFFF" w:themeFill="background1"/>
        </w:rPr>
        <w:t>[•]</w:t>
      </w:r>
    </w:p>
    <w:p w14:paraId="495B8684" w14:textId="77777777" w:rsidR="00024DB4" w:rsidRPr="005B748B" w:rsidRDefault="00024DB4" w:rsidP="00024DB4">
      <w:pPr>
        <w:pStyle w:val="Definition1"/>
        <w:widowControl w:val="0"/>
        <w:spacing w:after="0" w:line="276" w:lineRule="auto"/>
        <w:ind w:left="2835" w:hanging="2835"/>
        <w:jc w:val="left"/>
      </w:pPr>
      <w:r w:rsidRPr="005B748B">
        <w:t xml:space="preserve">Registrácia: </w:t>
      </w:r>
      <w:r w:rsidRPr="005B748B">
        <w:tab/>
      </w:r>
      <w:r w:rsidRPr="00632512">
        <w:rPr>
          <w:bCs/>
          <w:shd w:val="clear" w:color="auto" w:fill="FFFFFF" w:themeFill="background1"/>
        </w:rPr>
        <w:t>[•]</w:t>
      </w:r>
    </w:p>
    <w:p w14:paraId="57445F27" w14:textId="77777777" w:rsidR="00024DB4" w:rsidRPr="005B748B" w:rsidRDefault="00024DB4" w:rsidP="00024DB4">
      <w:pPr>
        <w:pStyle w:val="Definition1"/>
        <w:widowControl w:val="0"/>
        <w:spacing w:after="0" w:line="276" w:lineRule="auto"/>
        <w:ind w:left="2835" w:hanging="2835"/>
        <w:jc w:val="left"/>
      </w:pPr>
      <w:r w:rsidRPr="005B748B">
        <w:t>Zápis v RPVS:</w:t>
      </w:r>
      <w:r w:rsidRPr="005B748B">
        <w:rPr>
          <w:bCs/>
          <w:shd w:val="clear" w:color="auto" w:fill="FFFFFF" w:themeFill="background1"/>
        </w:rPr>
        <w:t xml:space="preserve"> </w:t>
      </w:r>
      <w:r w:rsidRPr="005B748B">
        <w:rPr>
          <w:bCs/>
          <w:shd w:val="clear" w:color="auto" w:fill="FFFFFF" w:themeFill="background1"/>
        </w:rPr>
        <w:tab/>
      </w:r>
      <w:r w:rsidRPr="00632512">
        <w:rPr>
          <w:bCs/>
          <w:shd w:val="clear" w:color="auto" w:fill="FFFFFF" w:themeFill="background1"/>
        </w:rPr>
        <w:t>[•]</w:t>
      </w:r>
    </w:p>
    <w:p w14:paraId="750335E7" w14:textId="77777777" w:rsidR="00024DB4" w:rsidRPr="005B748B" w:rsidRDefault="00024DB4" w:rsidP="00024DB4">
      <w:pPr>
        <w:pStyle w:val="Definition1"/>
        <w:widowControl w:val="0"/>
        <w:spacing w:after="0" w:line="276" w:lineRule="auto"/>
        <w:ind w:left="2835" w:hanging="2835"/>
        <w:jc w:val="left"/>
      </w:pPr>
      <w:r w:rsidRPr="005B748B">
        <w:t xml:space="preserve">Štatutárny zástupca: </w:t>
      </w:r>
      <w:r w:rsidRPr="005B748B">
        <w:tab/>
      </w:r>
      <w:r w:rsidRPr="00632512">
        <w:rPr>
          <w:bCs/>
          <w:shd w:val="clear" w:color="auto" w:fill="FFFFFF" w:themeFill="background1"/>
        </w:rPr>
        <w:t>[•]</w:t>
      </w:r>
    </w:p>
    <w:p w14:paraId="1737DDD9" w14:textId="77777777" w:rsidR="00024DB4" w:rsidRPr="005B748B" w:rsidRDefault="00024DB4" w:rsidP="00024DB4">
      <w:pPr>
        <w:pStyle w:val="Definition1"/>
        <w:widowControl w:val="0"/>
        <w:spacing w:after="0" w:line="276" w:lineRule="auto"/>
        <w:ind w:left="2835" w:hanging="2835"/>
      </w:pPr>
      <w:r w:rsidRPr="005B748B">
        <w:t xml:space="preserve">IČO: </w:t>
      </w:r>
      <w:r w:rsidRPr="005B748B">
        <w:tab/>
      </w:r>
      <w:r w:rsidRPr="00632512">
        <w:rPr>
          <w:bCs/>
          <w:shd w:val="clear" w:color="auto" w:fill="FFFFFF" w:themeFill="background1"/>
        </w:rPr>
        <w:t>[•]</w:t>
      </w:r>
    </w:p>
    <w:p w14:paraId="55469C48" w14:textId="77777777" w:rsidR="00024DB4" w:rsidRPr="005B748B" w:rsidRDefault="00024DB4" w:rsidP="00024DB4">
      <w:pPr>
        <w:pStyle w:val="Definition1"/>
        <w:widowControl w:val="0"/>
        <w:spacing w:after="0" w:line="276" w:lineRule="auto"/>
        <w:ind w:left="2835" w:hanging="2835"/>
      </w:pPr>
      <w:r w:rsidRPr="005B748B">
        <w:t xml:space="preserve">DIČ: </w:t>
      </w:r>
      <w:r w:rsidRPr="005B748B">
        <w:tab/>
      </w:r>
      <w:r w:rsidRPr="00632512">
        <w:rPr>
          <w:bCs/>
          <w:shd w:val="clear" w:color="auto" w:fill="FFFFFF" w:themeFill="background1"/>
        </w:rPr>
        <w:t>[•]</w:t>
      </w:r>
    </w:p>
    <w:p w14:paraId="10E656D1" w14:textId="77777777" w:rsidR="00024DB4" w:rsidRPr="005B748B" w:rsidRDefault="00024DB4" w:rsidP="00024DB4">
      <w:pPr>
        <w:pStyle w:val="Definition1"/>
        <w:widowControl w:val="0"/>
        <w:spacing w:after="0" w:line="276" w:lineRule="auto"/>
        <w:ind w:left="2835" w:hanging="2835"/>
      </w:pPr>
      <w:r w:rsidRPr="005B748B">
        <w:t xml:space="preserve">IČ DPH: </w:t>
      </w:r>
      <w:r w:rsidRPr="005B748B">
        <w:tab/>
      </w:r>
      <w:r w:rsidRPr="00632512">
        <w:rPr>
          <w:bCs/>
          <w:shd w:val="clear" w:color="auto" w:fill="FFFFFF" w:themeFill="background1"/>
        </w:rPr>
        <w:t>[•]</w:t>
      </w:r>
    </w:p>
    <w:p w14:paraId="6F9D4F8A" w14:textId="77777777" w:rsidR="00024DB4" w:rsidRPr="005B748B" w:rsidRDefault="00024DB4" w:rsidP="00024DB4">
      <w:pPr>
        <w:pStyle w:val="Definition1"/>
        <w:widowControl w:val="0"/>
        <w:spacing w:after="0" w:line="276" w:lineRule="auto"/>
        <w:ind w:left="2835" w:hanging="2835"/>
      </w:pPr>
      <w:r w:rsidRPr="005B748B">
        <w:t xml:space="preserve">Bankové spojenie: </w:t>
      </w:r>
      <w:r w:rsidRPr="005B748B">
        <w:tab/>
      </w:r>
      <w:r w:rsidRPr="00632512">
        <w:rPr>
          <w:bCs/>
          <w:shd w:val="clear" w:color="auto" w:fill="FFFFFF" w:themeFill="background1"/>
        </w:rPr>
        <w:t>[•]</w:t>
      </w:r>
    </w:p>
    <w:p w14:paraId="01014325" w14:textId="77777777" w:rsidR="00024DB4" w:rsidRPr="005B748B" w:rsidRDefault="00024DB4" w:rsidP="00024DB4">
      <w:pPr>
        <w:pStyle w:val="Definition1"/>
        <w:widowControl w:val="0"/>
        <w:spacing w:after="0" w:line="276" w:lineRule="auto"/>
        <w:ind w:left="2835" w:hanging="2835"/>
      </w:pPr>
      <w:r w:rsidRPr="005B748B">
        <w:t xml:space="preserve">IBAN: </w:t>
      </w:r>
      <w:r w:rsidRPr="005B748B">
        <w:tab/>
      </w:r>
      <w:r w:rsidRPr="00632512">
        <w:rPr>
          <w:bCs/>
          <w:shd w:val="clear" w:color="auto" w:fill="FFFFFF" w:themeFill="background1"/>
        </w:rPr>
        <w:t>[•]</w:t>
      </w:r>
    </w:p>
    <w:p w14:paraId="28798609" w14:textId="77777777" w:rsidR="00024DB4" w:rsidRPr="005B748B" w:rsidRDefault="00024DB4" w:rsidP="00024DB4">
      <w:pPr>
        <w:pStyle w:val="Definition1"/>
        <w:widowControl w:val="0"/>
        <w:spacing w:after="0" w:line="276" w:lineRule="auto"/>
        <w:ind w:left="2835" w:hanging="2835"/>
      </w:pPr>
      <w:r w:rsidRPr="005B748B">
        <w:rPr>
          <w:bCs/>
          <w:shd w:val="clear" w:color="auto" w:fill="FFFFFF" w:themeFill="background1"/>
        </w:rPr>
        <w:t>Kontaktná osoba</w:t>
      </w:r>
      <w:r w:rsidRPr="005B748B">
        <w:t xml:space="preserve">: </w:t>
      </w:r>
      <w:r w:rsidRPr="005B748B">
        <w:tab/>
      </w:r>
      <w:r w:rsidRPr="00632512">
        <w:rPr>
          <w:bCs/>
          <w:shd w:val="clear" w:color="auto" w:fill="FFFFFF" w:themeFill="background1"/>
        </w:rPr>
        <w:t>[•]</w:t>
      </w:r>
    </w:p>
    <w:p w14:paraId="5917C576" w14:textId="77777777" w:rsidR="00024DB4" w:rsidRPr="005B748B" w:rsidRDefault="00024DB4" w:rsidP="00024DB4">
      <w:pPr>
        <w:pStyle w:val="Definition1"/>
        <w:widowControl w:val="0"/>
        <w:spacing w:after="0" w:line="276" w:lineRule="auto"/>
        <w:ind w:left="2835" w:hanging="2835"/>
      </w:pPr>
      <w:r w:rsidRPr="005B748B">
        <w:t xml:space="preserve">Tel.: </w:t>
      </w:r>
      <w:r w:rsidRPr="005B748B">
        <w:tab/>
      </w:r>
      <w:r w:rsidRPr="00632512">
        <w:rPr>
          <w:bCs/>
          <w:shd w:val="clear" w:color="auto" w:fill="FFFFFF" w:themeFill="background1"/>
        </w:rPr>
        <w:t>[•]</w:t>
      </w:r>
    </w:p>
    <w:p w14:paraId="7FFF1C10" w14:textId="77777777" w:rsidR="00024DB4" w:rsidRPr="005B748B" w:rsidRDefault="00024DB4" w:rsidP="00024DB4">
      <w:pPr>
        <w:pStyle w:val="Definition1"/>
        <w:widowControl w:val="0"/>
        <w:spacing w:after="0" w:line="276" w:lineRule="auto"/>
        <w:ind w:left="2835" w:hanging="2835"/>
      </w:pPr>
      <w:r w:rsidRPr="005B748B">
        <w:t xml:space="preserve">E-mail: </w:t>
      </w:r>
      <w:r w:rsidRPr="005B748B">
        <w:tab/>
      </w:r>
      <w:r w:rsidRPr="00632512">
        <w:rPr>
          <w:bCs/>
          <w:shd w:val="clear" w:color="auto" w:fill="FFFFFF" w:themeFill="background1"/>
        </w:rPr>
        <w:t>[•]</w:t>
      </w:r>
    </w:p>
    <w:p w14:paraId="1997D857" w14:textId="78E49263" w:rsidR="00DC3994" w:rsidRPr="005B748B" w:rsidRDefault="00DC3994" w:rsidP="00024DB4">
      <w:pPr>
        <w:pStyle w:val="Definition1"/>
        <w:widowControl w:val="0"/>
        <w:tabs>
          <w:tab w:val="left" w:pos="1560"/>
        </w:tabs>
        <w:spacing w:after="0" w:line="276" w:lineRule="auto"/>
        <w:ind w:left="0"/>
      </w:pPr>
    </w:p>
    <w:p w14:paraId="7153493C" w14:textId="77777777" w:rsidR="00DC3994" w:rsidRPr="0091744E" w:rsidRDefault="00DC3994" w:rsidP="00024DB4">
      <w:pPr>
        <w:pStyle w:val="Definition1"/>
        <w:widowControl w:val="0"/>
        <w:tabs>
          <w:tab w:val="left" w:pos="1560"/>
        </w:tabs>
        <w:spacing w:after="0" w:line="276" w:lineRule="auto"/>
        <w:ind w:left="0"/>
      </w:pPr>
      <w:r w:rsidRPr="0091744E">
        <w:t>(ďalej len „</w:t>
      </w:r>
      <w:r w:rsidRPr="00024DB4">
        <w:rPr>
          <w:b/>
          <w:bCs/>
        </w:rPr>
        <w:t>Dodávateľ</w:t>
      </w:r>
      <w:r w:rsidRPr="0091744E">
        <w:t>“)</w:t>
      </w:r>
    </w:p>
    <w:p w14:paraId="232D7584" w14:textId="77777777" w:rsidR="00DC3994" w:rsidRPr="0091744E" w:rsidRDefault="00DC3994" w:rsidP="00024DB4">
      <w:pPr>
        <w:pStyle w:val="Definition1"/>
        <w:widowControl w:val="0"/>
        <w:numPr>
          <w:ilvl w:val="0"/>
          <w:numId w:val="0"/>
        </w:numPr>
        <w:tabs>
          <w:tab w:val="left" w:pos="1560"/>
        </w:tabs>
        <w:spacing w:after="0" w:line="276" w:lineRule="auto"/>
        <w:jc w:val="left"/>
      </w:pPr>
    </w:p>
    <w:p w14:paraId="58B98D08" w14:textId="6F5854C5" w:rsidR="009455AE" w:rsidRPr="0091744E" w:rsidRDefault="00DC3994" w:rsidP="00024DB4">
      <w:pPr>
        <w:pStyle w:val="Definition1"/>
        <w:widowControl w:val="0"/>
        <w:numPr>
          <w:ilvl w:val="0"/>
          <w:numId w:val="0"/>
        </w:numPr>
        <w:spacing w:line="276" w:lineRule="auto"/>
      </w:pPr>
      <w:r w:rsidRPr="0091744E">
        <w:t xml:space="preserve"> </w:t>
      </w:r>
      <w:r w:rsidR="009455AE" w:rsidRPr="0091744E">
        <w:t>(</w:t>
      </w:r>
      <w:r w:rsidR="00A80BDA" w:rsidRPr="0091744E">
        <w:t>Dodávateľ</w:t>
      </w:r>
      <w:r w:rsidR="00F0752C" w:rsidRPr="0091744E">
        <w:t xml:space="preserve"> a</w:t>
      </w:r>
      <w:r w:rsidR="0016486F" w:rsidRPr="0091744E">
        <w:t xml:space="preserve"> </w:t>
      </w:r>
      <w:r w:rsidR="00834176" w:rsidRPr="0091744E">
        <w:t>Odberateľ</w:t>
      </w:r>
      <w:r w:rsidR="0016486F" w:rsidRPr="0091744E">
        <w:t xml:space="preserve"> </w:t>
      </w:r>
      <w:r w:rsidR="009455AE" w:rsidRPr="0091744E">
        <w:t>ďalej spoločne aj ako „</w:t>
      </w:r>
      <w:r w:rsidR="009455AE" w:rsidRPr="0091744E">
        <w:rPr>
          <w:b/>
        </w:rPr>
        <w:t>Zmluvné strany</w:t>
      </w:r>
      <w:r w:rsidR="009455AE" w:rsidRPr="0091744E">
        <w:t>“ alebo jednotlivo aj ako „</w:t>
      </w:r>
      <w:r w:rsidR="009455AE" w:rsidRPr="0091744E">
        <w:rPr>
          <w:b/>
        </w:rPr>
        <w:t>Zmluvná strana</w:t>
      </w:r>
      <w:r w:rsidR="009455AE" w:rsidRPr="0091744E">
        <w:t>“)</w:t>
      </w:r>
    </w:p>
    <w:p w14:paraId="2F020378" w14:textId="77777777" w:rsidR="004E0F73" w:rsidRPr="0091744E" w:rsidRDefault="004E0F73" w:rsidP="00024DB4">
      <w:pPr>
        <w:pStyle w:val="Definition1"/>
        <w:widowControl w:val="0"/>
        <w:numPr>
          <w:ilvl w:val="0"/>
          <w:numId w:val="0"/>
        </w:numPr>
        <w:spacing w:line="276" w:lineRule="auto"/>
      </w:pPr>
    </w:p>
    <w:p w14:paraId="61645315" w14:textId="3EE02D19" w:rsidR="009455AE" w:rsidRPr="0091744E" w:rsidRDefault="009455AE" w:rsidP="00024DB4">
      <w:pPr>
        <w:pStyle w:val="Definition1"/>
        <w:widowControl w:val="0"/>
        <w:spacing w:line="276" w:lineRule="auto"/>
        <w:ind w:hanging="720"/>
        <w:rPr>
          <w:sz w:val="26"/>
          <w:szCs w:val="26"/>
        </w:rPr>
      </w:pPr>
      <w:r w:rsidRPr="0091744E">
        <w:rPr>
          <w:b/>
          <w:sz w:val="26"/>
          <w:szCs w:val="26"/>
        </w:rPr>
        <w:t>Vzhľadom na to, že:</w:t>
      </w:r>
    </w:p>
    <w:p w14:paraId="07EFCA99" w14:textId="579CEC2F" w:rsidR="009818FD" w:rsidRPr="0091744E" w:rsidRDefault="00024DB4" w:rsidP="00024DB4">
      <w:pPr>
        <w:pStyle w:val="Recitals"/>
        <w:widowControl w:val="0"/>
        <w:spacing w:line="276" w:lineRule="auto"/>
      </w:pPr>
      <w:bookmarkStart w:id="1" w:name="_Ref77316987"/>
      <w:r>
        <w:t>Mesto Košice</w:t>
      </w:r>
      <w:r w:rsidR="0042318D" w:rsidRPr="0091744E">
        <w:t xml:space="preserve"> (ďalej aj ako „</w:t>
      </w:r>
      <w:r>
        <w:rPr>
          <w:b/>
          <w:bCs/>
        </w:rPr>
        <w:t>Mesto Košice</w:t>
      </w:r>
      <w:r w:rsidR="0042318D" w:rsidRPr="0091744E">
        <w:t>“)</w:t>
      </w:r>
      <w:r w:rsidR="009818FD" w:rsidRPr="0091744E">
        <w:t xml:space="preserve"> zabezpečuje centralizovanú činnosť</w:t>
      </w:r>
      <w:r w:rsidR="00FB2ED9" w:rsidRPr="0091744E">
        <w:br/>
      </w:r>
      <w:r w:rsidR="009818FD" w:rsidRPr="0091744E">
        <w:t>vo verejnom obstarávaní na vybraný okruh komodít pre vlastnú potrebu a potreby organizácií v</w:t>
      </w:r>
      <w:r w:rsidR="00901867">
        <w:t> </w:t>
      </w:r>
      <w:r w:rsidR="00DB423F">
        <w:t>zaklada</w:t>
      </w:r>
      <w:r w:rsidR="00901867">
        <w:t xml:space="preserve">teľskej a </w:t>
      </w:r>
      <w:r w:rsidR="009818FD" w:rsidRPr="0091744E">
        <w:t xml:space="preserve">zriaďovateľskej pôsobnosti </w:t>
      </w:r>
      <w:r>
        <w:t>Mesta Košice</w:t>
      </w:r>
      <w:r w:rsidR="00F77ADF" w:rsidRPr="0091744E">
        <w:t>;</w:t>
      </w:r>
      <w:r w:rsidR="0019733B" w:rsidRPr="0091744E">
        <w:t xml:space="preserve"> </w:t>
      </w:r>
    </w:p>
    <w:p w14:paraId="1B95DA19" w14:textId="1F32A14B" w:rsidR="0042318D" w:rsidRPr="0091744E" w:rsidRDefault="00024DB4" w:rsidP="00024DB4">
      <w:pPr>
        <w:pStyle w:val="Recitals"/>
        <w:widowControl w:val="0"/>
        <w:spacing w:line="276" w:lineRule="auto"/>
      </w:pPr>
      <w:r>
        <w:lastRenderedPageBreak/>
        <w:t>Mesto Košice</w:t>
      </w:r>
      <w:r w:rsidR="0042318D" w:rsidRPr="0091744E">
        <w:t xml:space="preserve"> dňa </w:t>
      </w:r>
      <w:r w:rsidR="0042318D" w:rsidRPr="001D1EC9">
        <w:t>[</w:t>
      </w:r>
      <w:r w:rsidR="0042318D" w:rsidRPr="001D1EC9">
        <w:rPr>
          <w:rFonts w:hint="eastAsia"/>
        </w:rPr>
        <w:t>●</w:t>
      </w:r>
      <w:r w:rsidR="0042318D" w:rsidRPr="001D1EC9">
        <w:t>]</w:t>
      </w:r>
      <w:r w:rsidR="0042318D" w:rsidRPr="0091744E">
        <w:t xml:space="preserve"> uzatvoril</w:t>
      </w:r>
      <w:r w:rsidR="00654747">
        <w:t>o</w:t>
      </w:r>
      <w:r w:rsidR="0042318D" w:rsidRPr="0091744E">
        <w:t xml:space="preserve"> s Dodávateľom Rámcovú dohod</w:t>
      </w:r>
      <w:r w:rsidR="006D6BFC" w:rsidRPr="0091744E">
        <w:t>u o združenej dodávke elektriny</w:t>
      </w:r>
      <w:r>
        <w:t xml:space="preserve">, </w:t>
      </w:r>
      <w:r w:rsidR="006D6BFC" w:rsidRPr="0091744E">
        <w:t xml:space="preserve">na základe ktorej je Odberateľ oprávnený uzatvoriť túto Zmluvu; a keďže </w:t>
      </w:r>
    </w:p>
    <w:p w14:paraId="05169D2B" w14:textId="69BC814D" w:rsidR="006D6BFC" w:rsidRPr="0091744E" w:rsidRDefault="006D6BFC" w:rsidP="00024DB4">
      <w:pPr>
        <w:pStyle w:val="Recitals"/>
        <w:widowControl w:val="0"/>
        <w:spacing w:line="276" w:lineRule="auto"/>
      </w:pPr>
      <w:r w:rsidRPr="0091744E">
        <w:t>v súlade s Rámcovou dohodou Odberateľ vyzval Dodávateľa na uzatvorenie tejto Zmluvy;</w:t>
      </w:r>
    </w:p>
    <w:bookmarkEnd w:id="1"/>
    <w:p w14:paraId="1676D851" w14:textId="300265D2" w:rsidR="009455AE" w:rsidRPr="0091744E" w:rsidRDefault="006D6BFC" w:rsidP="00024DB4">
      <w:pPr>
        <w:pStyle w:val="Definition1"/>
        <w:widowControl w:val="0"/>
        <w:numPr>
          <w:ilvl w:val="0"/>
          <w:numId w:val="0"/>
        </w:numPr>
        <w:spacing w:line="276" w:lineRule="auto"/>
      </w:pPr>
      <w:r w:rsidRPr="0091744E">
        <w:t xml:space="preserve">tak </w:t>
      </w:r>
      <w:r w:rsidR="00241DC3" w:rsidRPr="0091744E">
        <w:t xml:space="preserve">sa </w:t>
      </w:r>
      <w:r w:rsidR="009455AE" w:rsidRPr="0091744E">
        <w:t xml:space="preserve">Zmluvné strany dohodli </w:t>
      </w:r>
      <w:r w:rsidR="00241DC3" w:rsidRPr="0091744E">
        <w:t>na uzatvorení tejto Zmluvy v nasledovnom znení</w:t>
      </w:r>
      <w:r w:rsidR="009455AE" w:rsidRPr="0091744E">
        <w:t>:</w:t>
      </w:r>
    </w:p>
    <w:p w14:paraId="6855502C" w14:textId="77777777" w:rsidR="009455AE" w:rsidRPr="0091744E" w:rsidRDefault="009455AE" w:rsidP="00024DB4">
      <w:pPr>
        <w:pStyle w:val="Heading1"/>
        <w:keepNext w:val="0"/>
        <w:keepLines w:val="0"/>
        <w:spacing w:after="360" w:line="276" w:lineRule="auto"/>
      </w:pPr>
      <w:r w:rsidRPr="0091744E">
        <w:t>Definície a výklad pojmov</w:t>
      </w:r>
    </w:p>
    <w:p w14:paraId="2BF1A365" w14:textId="69A9AE2E" w:rsidR="009455AE" w:rsidRPr="0091744E" w:rsidRDefault="009455AE" w:rsidP="00024DB4">
      <w:pPr>
        <w:pStyle w:val="Heading2"/>
        <w:widowControl w:val="0"/>
        <w:spacing w:line="276" w:lineRule="auto"/>
      </w:pPr>
      <w:r w:rsidRPr="0091744E">
        <w:t xml:space="preserve">Ak táto Zmluva neustanovuje inak </w:t>
      </w:r>
      <w:r w:rsidR="0095422F" w:rsidRPr="0091744E">
        <w:t xml:space="preserve">alebo </w:t>
      </w:r>
      <w:r w:rsidRPr="0091744E">
        <w:t>pokiaľ z kontextu Zmluvy nevyplýva niečo iné, slová a výrazy napísané s veľkým začiatočným písmenom majú v tejto Zmluve nasledujúci význam:</w:t>
      </w:r>
    </w:p>
    <w:tbl>
      <w:tblPr>
        <w:tblStyle w:val="TableGrid"/>
        <w:tblW w:w="829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7"/>
        <w:gridCol w:w="5620"/>
      </w:tblGrid>
      <w:tr w:rsidR="007C59CD" w:rsidRPr="0091744E" w14:paraId="5EDE1F3F" w14:textId="77777777" w:rsidTr="00716985">
        <w:tc>
          <w:tcPr>
            <w:tcW w:w="2677" w:type="dxa"/>
          </w:tcPr>
          <w:p w14:paraId="3A6180D2" w14:textId="5CC1971C" w:rsidR="00570A70" w:rsidRPr="0091744E" w:rsidRDefault="00570A70" w:rsidP="00024DB4">
            <w:pPr>
              <w:pStyle w:val="Definition1"/>
              <w:widowControl w:val="0"/>
              <w:spacing w:before="120" w:after="120" w:line="276" w:lineRule="auto"/>
              <w:ind w:left="0"/>
              <w:rPr>
                <w:lang w:val="sk-SK"/>
              </w:rPr>
            </w:pPr>
            <w:r w:rsidRPr="0091744E">
              <w:rPr>
                <w:lang w:val="sk-SK"/>
              </w:rPr>
              <w:t>Obchodný zákonník</w:t>
            </w:r>
          </w:p>
        </w:tc>
        <w:tc>
          <w:tcPr>
            <w:tcW w:w="5620" w:type="dxa"/>
          </w:tcPr>
          <w:p w14:paraId="4997C7F0" w14:textId="79E06AE3" w:rsidR="00570A70" w:rsidRPr="0091744E" w:rsidRDefault="00570A70" w:rsidP="00024DB4">
            <w:pPr>
              <w:pStyle w:val="Definition1"/>
              <w:widowControl w:val="0"/>
              <w:spacing w:before="120" w:after="120" w:line="276" w:lineRule="auto"/>
              <w:ind w:left="0"/>
              <w:rPr>
                <w:lang w:val="sk-SK"/>
              </w:rPr>
            </w:pPr>
            <w:r w:rsidRPr="0091744E">
              <w:rPr>
                <w:lang w:val="sk-SK"/>
              </w:rPr>
              <w:t>znamená zákon č. 5</w:t>
            </w:r>
            <w:r w:rsidR="00B036BB" w:rsidRPr="0091744E">
              <w:rPr>
                <w:lang w:val="sk-SK"/>
              </w:rPr>
              <w:t>13/1991 Zb. Obchodný zákonník v </w:t>
            </w:r>
            <w:r w:rsidRPr="0091744E">
              <w:rPr>
                <w:lang w:val="sk-SK"/>
              </w:rPr>
              <w:t>znení neskorších predpisov.</w:t>
            </w:r>
          </w:p>
        </w:tc>
      </w:tr>
      <w:tr w:rsidR="007C59CD" w:rsidRPr="0091744E" w14:paraId="0CB2B4C3" w14:textId="77777777" w:rsidTr="00716985">
        <w:tc>
          <w:tcPr>
            <w:tcW w:w="2677" w:type="dxa"/>
          </w:tcPr>
          <w:p w14:paraId="76809C3A" w14:textId="3ECD61A0" w:rsidR="002E48FF" w:rsidRPr="0091744E" w:rsidRDefault="002E48FF" w:rsidP="00024DB4">
            <w:pPr>
              <w:pStyle w:val="Definition1"/>
              <w:widowControl w:val="0"/>
              <w:spacing w:before="120" w:after="120" w:line="276" w:lineRule="auto"/>
              <w:ind w:left="0"/>
              <w:rPr>
                <w:lang w:val="sk-SK"/>
              </w:rPr>
            </w:pPr>
            <w:r w:rsidRPr="0091744E">
              <w:rPr>
                <w:lang w:val="sk-SK"/>
              </w:rPr>
              <w:t>Odberné miesta</w:t>
            </w:r>
          </w:p>
        </w:tc>
        <w:tc>
          <w:tcPr>
            <w:tcW w:w="5620" w:type="dxa"/>
          </w:tcPr>
          <w:p w14:paraId="3EF65F4C" w14:textId="1B97700F" w:rsidR="002E48FF" w:rsidRPr="0091744E" w:rsidRDefault="009818FD" w:rsidP="00024DB4">
            <w:pPr>
              <w:pStyle w:val="Definition1"/>
              <w:widowControl w:val="0"/>
              <w:spacing w:before="120" w:after="120" w:line="276" w:lineRule="auto"/>
              <w:ind w:left="0"/>
              <w:rPr>
                <w:lang w:val="sk-SK"/>
              </w:rPr>
            </w:pPr>
            <w:r w:rsidRPr="0091744E">
              <w:rPr>
                <w:lang w:val="sk-SK"/>
              </w:rPr>
              <w:t xml:space="preserve">sú odberné miesta elektriny ako sú definované v Prílohe č. </w:t>
            </w:r>
            <w:r w:rsidR="00396709" w:rsidRPr="0091744E">
              <w:rPr>
                <w:lang w:val="sk-SK"/>
              </w:rPr>
              <w:t>1</w:t>
            </w:r>
            <w:r w:rsidRPr="0091744E">
              <w:rPr>
                <w:lang w:val="sk-SK"/>
              </w:rPr>
              <w:t xml:space="preserve"> tejto Zmluvy.</w:t>
            </w:r>
          </w:p>
        </w:tc>
      </w:tr>
      <w:tr w:rsidR="007C59CD" w:rsidRPr="0091744E" w14:paraId="4FB82A9B" w14:textId="77777777" w:rsidTr="00716985">
        <w:tc>
          <w:tcPr>
            <w:tcW w:w="2677" w:type="dxa"/>
          </w:tcPr>
          <w:p w14:paraId="6F0A6A59" w14:textId="5766E458" w:rsidR="00113A2E" w:rsidRPr="0091744E" w:rsidRDefault="00113A2E" w:rsidP="00024DB4">
            <w:pPr>
              <w:pStyle w:val="Definition1"/>
              <w:widowControl w:val="0"/>
              <w:spacing w:before="120" w:after="120" w:line="276" w:lineRule="auto"/>
              <w:ind w:left="0"/>
              <w:rPr>
                <w:lang w:val="sk-SK"/>
              </w:rPr>
            </w:pPr>
            <w:r w:rsidRPr="0091744E">
              <w:rPr>
                <w:lang w:val="sk-SK"/>
              </w:rPr>
              <w:t>Právne predpisy</w:t>
            </w:r>
          </w:p>
        </w:tc>
        <w:tc>
          <w:tcPr>
            <w:tcW w:w="5620" w:type="dxa"/>
          </w:tcPr>
          <w:p w14:paraId="7D9EC9FF" w14:textId="46534D5D" w:rsidR="00113A2E" w:rsidRPr="0091744E" w:rsidRDefault="00113A2E" w:rsidP="00024DB4">
            <w:pPr>
              <w:pStyle w:val="Definition1"/>
              <w:widowControl w:val="0"/>
              <w:spacing w:before="120" w:after="120" w:line="276" w:lineRule="auto"/>
              <w:ind w:left="0"/>
              <w:rPr>
                <w:lang w:val="sk-SK"/>
              </w:rPr>
            </w:pPr>
            <w:r w:rsidRPr="0091744E">
              <w:rPr>
                <w:lang w:val="sk-SK"/>
              </w:rPr>
              <w:t xml:space="preserve">znamenajú všetky všeobecne záväzné právne predpisy Slovenskej republiky a Európskej únie, vrátane všetkých všeobecne záväzných smerníc a nariadení každej legálne ustanovenej verejnej správy. </w:t>
            </w:r>
          </w:p>
        </w:tc>
      </w:tr>
      <w:tr w:rsidR="007C59CD" w:rsidRPr="0091744E" w14:paraId="6B4DCB2A" w14:textId="77777777" w:rsidTr="00716985">
        <w:tc>
          <w:tcPr>
            <w:tcW w:w="2677" w:type="dxa"/>
          </w:tcPr>
          <w:p w14:paraId="71E8CCB5" w14:textId="2D8530CC" w:rsidR="00AF3AAA" w:rsidRPr="0091744E" w:rsidRDefault="00AF3AAA" w:rsidP="00024DB4">
            <w:pPr>
              <w:pStyle w:val="Definition1"/>
              <w:widowControl w:val="0"/>
              <w:spacing w:before="120" w:after="120" w:line="276" w:lineRule="auto"/>
              <w:ind w:left="0"/>
              <w:rPr>
                <w:lang w:val="sk-SK"/>
              </w:rPr>
            </w:pPr>
            <w:r w:rsidRPr="0091744E">
              <w:rPr>
                <w:lang w:val="sk-SK"/>
              </w:rPr>
              <w:t>Prevádzkovateľ distribučnej siete</w:t>
            </w:r>
          </w:p>
        </w:tc>
        <w:tc>
          <w:tcPr>
            <w:tcW w:w="5620" w:type="dxa"/>
          </w:tcPr>
          <w:p w14:paraId="0B021E37" w14:textId="43F673BC" w:rsidR="00AF3AAA" w:rsidRPr="0091744E" w:rsidRDefault="00C9225F" w:rsidP="00024DB4">
            <w:pPr>
              <w:pStyle w:val="Definition1"/>
              <w:widowControl w:val="0"/>
              <w:spacing w:before="120" w:after="120" w:line="276" w:lineRule="auto"/>
              <w:ind w:left="0"/>
              <w:rPr>
                <w:lang w:val="sk-SK"/>
              </w:rPr>
            </w:pPr>
            <w:r w:rsidRPr="0091744E">
              <w:rPr>
                <w:lang w:val="sk-SK"/>
              </w:rPr>
              <w:t>znamená osobu prevádzkovateľa distribučnej siete elektriny pre príslušné Odberné miesto.</w:t>
            </w:r>
          </w:p>
        </w:tc>
      </w:tr>
      <w:tr w:rsidR="006D6BFC" w:rsidRPr="0091744E" w14:paraId="0A84EBF1" w14:textId="77777777" w:rsidTr="00716985">
        <w:tc>
          <w:tcPr>
            <w:tcW w:w="2677" w:type="dxa"/>
          </w:tcPr>
          <w:p w14:paraId="6EE6F13A" w14:textId="07BBA12C" w:rsidR="006D6BFC" w:rsidRPr="0091744E" w:rsidRDefault="006D6BFC" w:rsidP="00024DB4">
            <w:pPr>
              <w:pStyle w:val="Definition1"/>
              <w:widowControl w:val="0"/>
              <w:spacing w:before="120" w:after="120" w:line="276" w:lineRule="auto"/>
              <w:ind w:left="0"/>
              <w:rPr>
                <w:lang w:val="sk-SK"/>
              </w:rPr>
            </w:pPr>
            <w:r w:rsidRPr="0091744E">
              <w:rPr>
                <w:lang w:val="sk-SK"/>
              </w:rPr>
              <w:t>Rámcová dohoda</w:t>
            </w:r>
          </w:p>
        </w:tc>
        <w:tc>
          <w:tcPr>
            <w:tcW w:w="5620" w:type="dxa"/>
          </w:tcPr>
          <w:p w14:paraId="2CC13116" w14:textId="54D20CD3" w:rsidR="006D6BFC" w:rsidRPr="00D72248" w:rsidRDefault="006D6BFC" w:rsidP="00024DB4">
            <w:pPr>
              <w:pStyle w:val="Definition1"/>
              <w:widowControl w:val="0"/>
              <w:spacing w:before="120" w:after="120" w:line="276" w:lineRule="auto"/>
              <w:ind w:left="0"/>
              <w:rPr>
                <w:lang w:val="sk-SK"/>
              </w:rPr>
            </w:pPr>
            <w:r w:rsidRPr="00D72248">
              <w:rPr>
                <w:lang w:val="sk-SK"/>
              </w:rPr>
              <w:t>znamená Rámcovú dohodu o združenej dodávke elektriny</w:t>
            </w:r>
            <w:r w:rsidR="00FB2ED9" w:rsidRPr="00D72248">
              <w:rPr>
                <w:lang w:val="sk-SK"/>
              </w:rPr>
              <w:br/>
            </w:r>
            <w:r w:rsidRPr="00D72248">
              <w:rPr>
                <w:lang w:val="sk-SK"/>
              </w:rPr>
              <w:t xml:space="preserve">č. </w:t>
            </w:r>
            <w:r w:rsidRPr="001D1EC9">
              <w:t>[</w:t>
            </w:r>
            <w:r w:rsidRPr="001D1EC9">
              <w:rPr>
                <w:rFonts w:hint="eastAsia"/>
              </w:rPr>
              <w:t>●</w:t>
            </w:r>
            <w:r w:rsidRPr="001D1EC9">
              <w:t>]</w:t>
            </w:r>
            <w:r w:rsidRPr="00D72248">
              <w:rPr>
                <w:lang w:val="sk-SK"/>
              </w:rPr>
              <w:t xml:space="preserve"> uzatvorenú medzi </w:t>
            </w:r>
            <w:r w:rsidR="00024DB4" w:rsidRPr="00D72248">
              <w:rPr>
                <w:lang w:val="sk-SK"/>
              </w:rPr>
              <w:t>Mestom Košice</w:t>
            </w:r>
            <w:r w:rsidRPr="00D72248">
              <w:rPr>
                <w:lang w:val="sk-SK"/>
              </w:rPr>
              <w:t xml:space="preserve"> a Dodávateľom zo dňa </w:t>
            </w:r>
            <w:r w:rsidRPr="001D1EC9">
              <w:t>[</w:t>
            </w:r>
            <w:r w:rsidRPr="001D1EC9">
              <w:rPr>
                <w:rFonts w:hint="eastAsia"/>
              </w:rPr>
              <w:t>●</w:t>
            </w:r>
            <w:r w:rsidRPr="001D1EC9">
              <w:t>]</w:t>
            </w:r>
            <w:r w:rsidRPr="00D72248">
              <w:rPr>
                <w:lang w:val="sk-SK"/>
              </w:rPr>
              <w:t>.</w:t>
            </w:r>
          </w:p>
        </w:tc>
      </w:tr>
      <w:tr w:rsidR="00133A8D" w:rsidRPr="0091744E" w14:paraId="7743D99E" w14:textId="77777777" w:rsidTr="00716985">
        <w:trPr>
          <w:ins w:id="2" w:author="Tomas Uricek" w:date="2025-12-18T10:14:00Z"/>
        </w:trPr>
        <w:tc>
          <w:tcPr>
            <w:tcW w:w="2677" w:type="dxa"/>
          </w:tcPr>
          <w:p w14:paraId="51C13137" w14:textId="294B75A9" w:rsidR="00133A8D" w:rsidRPr="0091744E" w:rsidRDefault="00133A8D" w:rsidP="00024DB4">
            <w:pPr>
              <w:pStyle w:val="Definition1"/>
              <w:widowControl w:val="0"/>
              <w:spacing w:before="120" w:after="120" w:line="276" w:lineRule="auto"/>
              <w:ind w:left="0"/>
              <w:rPr>
                <w:ins w:id="3" w:author="Tomas Uricek" w:date="2025-12-18T10:14:00Z" w16du:dateUtc="2025-12-18T09:14:00Z"/>
              </w:rPr>
            </w:pPr>
            <w:ins w:id="4" w:author="Tomas Uricek" w:date="2025-12-18T10:14:00Z" w16du:dateUtc="2025-12-18T09:14:00Z">
              <w:r>
                <w:t>Služby</w:t>
              </w:r>
            </w:ins>
          </w:p>
        </w:tc>
        <w:tc>
          <w:tcPr>
            <w:tcW w:w="5620" w:type="dxa"/>
          </w:tcPr>
          <w:p w14:paraId="7B89F9DF" w14:textId="6D968593" w:rsidR="00133A8D" w:rsidRPr="00D72248" w:rsidRDefault="00133A8D" w:rsidP="00024DB4">
            <w:pPr>
              <w:pStyle w:val="Definition1"/>
              <w:widowControl w:val="0"/>
              <w:spacing w:before="120" w:after="120" w:line="276" w:lineRule="auto"/>
              <w:ind w:left="0"/>
              <w:rPr>
                <w:ins w:id="5" w:author="Tomas Uricek" w:date="2025-12-18T10:14:00Z" w16du:dateUtc="2025-12-18T09:14:00Z"/>
              </w:rPr>
            </w:pPr>
            <w:ins w:id="6" w:author="Tomas Uricek" w:date="2025-12-18T10:14:00Z" w16du:dateUtc="2025-12-18T09:14:00Z">
              <w:r>
                <w:t xml:space="preserve">znamenajú služby dodávky </w:t>
              </w:r>
            </w:ins>
            <w:ins w:id="7" w:author="Tomas Uricek" w:date="2025-12-18T10:15:00Z" w16du:dateUtc="2025-12-18T09:15:00Z">
              <w:r>
                <w:t>elektrickej energie a všetky s tým súvisiace služby potrebné na jej dodanie vrátane služieb Dodávateľa podľa tejto Zmluvy.</w:t>
              </w:r>
            </w:ins>
          </w:p>
        </w:tc>
      </w:tr>
      <w:tr w:rsidR="007C59CD" w:rsidRPr="0091744E" w14:paraId="34575D8E" w14:textId="77777777" w:rsidTr="00716985">
        <w:tc>
          <w:tcPr>
            <w:tcW w:w="2677" w:type="dxa"/>
          </w:tcPr>
          <w:p w14:paraId="6728B4DF" w14:textId="1714B45E" w:rsidR="002F6A64" w:rsidRPr="0091744E" w:rsidRDefault="002F6A64" w:rsidP="00024DB4">
            <w:pPr>
              <w:pStyle w:val="Definition1"/>
              <w:widowControl w:val="0"/>
              <w:spacing w:before="120" w:after="120" w:line="276" w:lineRule="auto"/>
              <w:ind w:left="0"/>
              <w:rPr>
                <w:lang w:val="sk-SK"/>
              </w:rPr>
            </w:pPr>
            <w:r w:rsidRPr="0091744E">
              <w:rPr>
                <w:lang w:val="sk-SK"/>
              </w:rPr>
              <w:t>Subdodávateľ</w:t>
            </w:r>
          </w:p>
        </w:tc>
        <w:tc>
          <w:tcPr>
            <w:tcW w:w="5620" w:type="dxa"/>
          </w:tcPr>
          <w:p w14:paraId="1FAFBFA2" w14:textId="7397F3BE" w:rsidR="002F6A64" w:rsidRPr="00D72248" w:rsidRDefault="002F6A64" w:rsidP="00024DB4">
            <w:pPr>
              <w:pStyle w:val="Definition1"/>
              <w:widowControl w:val="0"/>
              <w:spacing w:before="120" w:after="120" w:line="276" w:lineRule="auto"/>
              <w:ind w:left="0"/>
              <w:rPr>
                <w:lang w:val="sk-SK"/>
              </w:rPr>
            </w:pPr>
            <w:r w:rsidRPr="00D72248">
              <w:rPr>
                <w:lang w:val="sk-SK"/>
              </w:rPr>
              <w:t>znamená hospodársky subjekt, ktorý uzatvoril</w:t>
            </w:r>
            <w:r w:rsidR="00FB2ED9" w:rsidRPr="00D72248">
              <w:rPr>
                <w:lang w:val="sk-SK"/>
              </w:rPr>
              <w:br/>
            </w:r>
            <w:r w:rsidRPr="00D72248">
              <w:rPr>
                <w:lang w:val="sk-SK"/>
              </w:rPr>
              <w:t xml:space="preserve">s </w:t>
            </w:r>
            <w:r w:rsidR="00A80BDA" w:rsidRPr="00D72248">
              <w:rPr>
                <w:lang w:val="sk-SK"/>
              </w:rPr>
              <w:t>Dodávateľ</w:t>
            </w:r>
            <w:r w:rsidRPr="00D72248">
              <w:rPr>
                <w:lang w:val="sk-SK"/>
              </w:rPr>
              <w:t>om zmluvu na plnenie určitej časti tejto Zmluvy.</w:t>
            </w:r>
          </w:p>
        </w:tc>
      </w:tr>
      <w:tr w:rsidR="007C59CD" w:rsidRPr="0091744E" w14:paraId="45538D53" w14:textId="77777777" w:rsidTr="00716985">
        <w:tc>
          <w:tcPr>
            <w:tcW w:w="2677" w:type="dxa"/>
          </w:tcPr>
          <w:p w14:paraId="0E65FC52" w14:textId="10A209CD" w:rsidR="002F6A64" w:rsidRPr="0091744E" w:rsidRDefault="002F6A64" w:rsidP="00024DB4">
            <w:pPr>
              <w:pStyle w:val="Definition1"/>
              <w:widowControl w:val="0"/>
              <w:spacing w:before="120" w:after="120" w:line="276" w:lineRule="auto"/>
              <w:ind w:left="0"/>
              <w:rPr>
                <w:lang w:val="sk-SK"/>
              </w:rPr>
            </w:pPr>
            <w:r w:rsidRPr="0091744E">
              <w:rPr>
                <w:lang w:val="sk-SK"/>
              </w:rPr>
              <w:t>Súťažné podklady</w:t>
            </w:r>
          </w:p>
        </w:tc>
        <w:tc>
          <w:tcPr>
            <w:tcW w:w="5620" w:type="dxa"/>
          </w:tcPr>
          <w:p w14:paraId="798D85D1" w14:textId="0F11EE3D" w:rsidR="002F6A64" w:rsidRPr="00D72248" w:rsidRDefault="002F6A64" w:rsidP="00024DB4">
            <w:pPr>
              <w:pStyle w:val="Definition1"/>
              <w:widowControl w:val="0"/>
              <w:spacing w:before="120" w:after="120" w:line="276" w:lineRule="auto"/>
              <w:ind w:left="0"/>
              <w:rPr>
                <w:lang w:val="sk-SK"/>
              </w:rPr>
            </w:pPr>
            <w:r w:rsidRPr="00D72248">
              <w:rPr>
                <w:lang w:val="sk-SK"/>
              </w:rPr>
              <w:t xml:space="preserve">znamenajú súťažné podklady a všetky informácie zverejnené </w:t>
            </w:r>
            <w:r w:rsidR="00024DB4" w:rsidRPr="00D72248">
              <w:rPr>
                <w:lang w:val="sk-SK"/>
              </w:rPr>
              <w:t>Mestom Košice</w:t>
            </w:r>
            <w:r w:rsidRPr="00D72248">
              <w:rPr>
                <w:lang w:val="sk-SK"/>
              </w:rPr>
              <w:t xml:space="preserve"> (vystupujúcom v právnom postavení verejného obstarávateľa) v procese Verejného obstarávania potrebné</w:t>
            </w:r>
            <w:r w:rsidR="00024DB4" w:rsidRPr="00D72248">
              <w:rPr>
                <w:lang w:val="sk-SK"/>
              </w:rPr>
              <w:t xml:space="preserve"> </w:t>
            </w:r>
            <w:r w:rsidRPr="00D72248">
              <w:rPr>
                <w:lang w:val="sk-SK"/>
              </w:rPr>
              <w:t>a podstatné pre vypracovanie ponuky vo Verejnom obstarávaní.</w:t>
            </w:r>
          </w:p>
        </w:tc>
      </w:tr>
      <w:tr w:rsidR="00024DB4" w:rsidRPr="0091744E" w14:paraId="1E0A16A9" w14:textId="77777777" w:rsidTr="00716985">
        <w:tc>
          <w:tcPr>
            <w:tcW w:w="2677" w:type="dxa"/>
          </w:tcPr>
          <w:p w14:paraId="3D21FD82" w14:textId="1B135970" w:rsidR="00024DB4" w:rsidRPr="0091744E" w:rsidRDefault="00024DB4" w:rsidP="00024DB4">
            <w:pPr>
              <w:pStyle w:val="Definition1"/>
              <w:widowControl w:val="0"/>
              <w:spacing w:before="120" w:after="120" w:line="276" w:lineRule="auto"/>
              <w:ind w:left="0"/>
            </w:pPr>
            <w:r w:rsidRPr="003A6B8F">
              <w:rPr>
                <w:lang w:val="sk-SK"/>
              </w:rPr>
              <w:t>ÚRSO</w:t>
            </w:r>
          </w:p>
        </w:tc>
        <w:tc>
          <w:tcPr>
            <w:tcW w:w="5620" w:type="dxa"/>
          </w:tcPr>
          <w:p w14:paraId="5C0745B5" w14:textId="505AE52B" w:rsidR="00024DB4" w:rsidRPr="00D72248" w:rsidRDefault="00024DB4" w:rsidP="00024DB4">
            <w:pPr>
              <w:pStyle w:val="Definition1"/>
              <w:widowControl w:val="0"/>
              <w:spacing w:before="120" w:after="120" w:line="276" w:lineRule="auto"/>
              <w:ind w:left="0"/>
            </w:pPr>
            <w:r w:rsidRPr="00D72248">
              <w:rPr>
                <w:lang w:val="sk-SK"/>
              </w:rPr>
              <w:t>znamená Úrad pre reguláciu sieťových odvetví.</w:t>
            </w:r>
          </w:p>
        </w:tc>
      </w:tr>
      <w:tr w:rsidR="00024DB4" w:rsidRPr="0091744E" w14:paraId="33B43E38" w14:textId="77777777" w:rsidTr="00716985">
        <w:tc>
          <w:tcPr>
            <w:tcW w:w="2677" w:type="dxa"/>
          </w:tcPr>
          <w:p w14:paraId="1E44E728" w14:textId="614AE0EB" w:rsidR="00024DB4" w:rsidRPr="0091744E" w:rsidRDefault="00024DB4" w:rsidP="00024DB4">
            <w:pPr>
              <w:pStyle w:val="Definition1"/>
              <w:widowControl w:val="0"/>
              <w:spacing w:before="120" w:after="120" w:line="276" w:lineRule="auto"/>
              <w:ind w:left="0"/>
              <w:rPr>
                <w:lang w:val="sk-SK"/>
              </w:rPr>
            </w:pPr>
            <w:r w:rsidRPr="0091744E">
              <w:rPr>
                <w:lang w:val="sk-SK"/>
              </w:rPr>
              <w:t>Verejné obstarávanie</w:t>
            </w:r>
          </w:p>
        </w:tc>
        <w:tc>
          <w:tcPr>
            <w:tcW w:w="5620" w:type="dxa"/>
          </w:tcPr>
          <w:p w14:paraId="5464A253" w14:textId="5BEB8DD7" w:rsidR="00024DB4" w:rsidRPr="00D72248" w:rsidRDefault="00024DB4" w:rsidP="00024DB4">
            <w:pPr>
              <w:pStyle w:val="Definition1"/>
              <w:widowControl w:val="0"/>
              <w:spacing w:before="120" w:after="120" w:line="276" w:lineRule="auto"/>
              <w:ind w:left="0"/>
              <w:rPr>
                <w:lang w:val="sk-SK"/>
              </w:rPr>
            </w:pPr>
            <w:r w:rsidRPr="00D72248">
              <w:rPr>
                <w:lang w:val="sk-SK"/>
              </w:rPr>
              <w:t xml:space="preserve">verejné obstarávanie na predmet zákazky </w:t>
            </w:r>
            <w:r w:rsidRPr="001D1EC9">
              <w:t>[</w:t>
            </w:r>
            <w:r w:rsidRPr="001D1EC9">
              <w:rPr>
                <w:rFonts w:hint="eastAsia"/>
              </w:rPr>
              <w:t>●</w:t>
            </w:r>
            <w:r w:rsidRPr="001D1EC9">
              <w:t>]</w:t>
            </w:r>
            <w:r w:rsidRPr="00D72248">
              <w:rPr>
                <w:lang w:val="sk-SK"/>
              </w:rPr>
              <w:t xml:space="preserve"> vyhlásené uverejnením oznámenia o vyhlásení verejného obstarávania v Dodatku k Úradnému vestníku Európskej únie č. </w:t>
            </w:r>
            <w:r w:rsidRPr="001D1EC9">
              <w:t>[</w:t>
            </w:r>
            <w:r w:rsidRPr="001D1EC9">
              <w:rPr>
                <w:rFonts w:hint="eastAsia"/>
              </w:rPr>
              <w:t>●</w:t>
            </w:r>
            <w:r w:rsidRPr="001D1EC9">
              <w:t>]</w:t>
            </w:r>
            <w:r w:rsidRPr="00D72248">
              <w:rPr>
                <w:lang w:val="sk-SK"/>
              </w:rPr>
              <w:t xml:space="preserve"> </w:t>
            </w:r>
            <w:r w:rsidRPr="00D72248">
              <w:rPr>
                <w:lang w:val="sk-SK"/>
              </w:rPr>
              <w:br/>
            </w:r>
            <w:r w:rsidRPr="00D72248">
              <w:rPr>
                <w:lang w:val="sk-SK"/>
              </w:rPr>
              <w:lastRenderedPageBreak/>
              <w:t xml:space="preserve">zo dňa </w:t>
            </w:r>
            <w:r w:rsidRPr="001D1EC9">
              <w:t>[</w:t>
            </w:r>
            <w:r w:rsidRPr="001D1EC9">
              <w:rPr>
                <w:rFonts w:hint="eastAsia"/>
              </w:rPr>
              <w:t>●</w:t>
            </w:r>
            <w:r w:rsidRPr="001D1EC9">
              <w:t>]</w:t>
            </w:r>
            <w:r w:rsidRPr="00D72248">
              <w:rPr>
                <w:lang w:val="sk-SK"/>
              </w:rPr>
              <w:t xml:space="preserve"> a vo Vestníku verejného obstarávania č. </w:t>
            </w:r>
            <w:r w:rsidRPr="001D1EC9">
              <w:t>[</w:t>
            </w:r>
            <w:r w:rsidRPr="001D1EC9">
              <w:rPr>
                <w:rFonts w:hint="eastAsia"/>
              </w:rPr>
              <w:t>●</w:t>
            </w:r>
            <w:r w:rsidRPr="001D1EC9">
              <w:t>]</w:t>
            </w:r>
            <w:r w:rsidRPr="00D72248">
              <w:rPr>
                <w:lang w:val="sk-SK"/>
              </w:rPr>
              <w:br/>
              <w:t xml:space="preserve">zo dňa </w:t>
            </w:r>
            <w:r w:rsidRPr="001D1EC9">
              <w:t>[</w:t>
            </w:r>
            <w:r w:rsidRPr="001D1EC9">
              <w:rPr>
                <w:rFonts w:hint="eastAsia"/>
              </w:rPr>
              <w:t>●</w:t>
            </w:r>
            <w:r w:rsidRPr="001D1EC9">
              <w:t>]</w:t>
            </w:r>
            <w:r w:rsidRPr="00D72248">
              <w:rPr>
                <w:lang w:val="sk-SK"/>
              </w:rPr>
              <w:t>.</w:t>
            </w:r>
          </w:p>
        </w:tc>
      </w:tr>
      <w:tr w:rsidR="00024DB4" w:rsidRPr="0091744E" w14:paraId="4436CDB7" w14:textId="77777777" w:rsidTr="00716985">
        <w:tc>
          <w:tcPr>
            <w:tcW w:w="2677" w:type="dxa"/>
          </w:tcPr>
          <w:p w14:paraId="48C4CF2F" w14:textId="3E5E0C23" w:rsidR="00024DB4" w:rsidRPr="0091744E" w:rsidRDefault="00024DB4" w:rsidP="00024DB4">
            <w:pPr>
              <w:pStyle w:val="Definition1"/>
              <w:widowControl w:val="0"/>
              <w:spacing w:before="120" w:after="120" w:line="276" w:lineRule="auto"/>
              <w:ind w:left="0"/>
              <w:rPr>
                <w:lang w:val="sk-SK"/>
              </w:rPr>
            </w:pPr>
            <w:r w:rsidRPr="0091744E">
              <w:rPr>
                <w:lang w:val="sk-SK"/>
              </w:rPr>
              <w:lastRenderedPageBreak/>
              <w:t>Vyššia moc</w:t>
            </w:r>
          </w:p>
        </w:tc>
        <w:tc>
          <w:tcPr>
            <w:tcW w:w="5620" w:type="dxa"/>
          </w:tcPr>
          <w:p w14:paraId="414D0E9F" w14:textId="0DB7062A" w:rsidR="00024DB4" w:rsidRPr="0091744E" w:rsidRDefault="00024DB4" w:rsidP="00024DB4">
            <w:pPr>
              <w:pStyle w:val="Definition1"/>
              <w:widowControl w:val="0"/>
              <w:numPr>
                <w:ilvl w:val="0"/>
                <w:numId w:val="0"/>
              </w:numPr>
              <w:spacing w:before="120" w:after="120" w:line="276" w:lineRule="auto"/>
              <w:rPr>
                <w:lang w:val="sk-SK"/>
              </w:rPr>
            </w:pPr>
            <w:r w:rsidRPr="0091744E">
              <w:rPr>
                <w:lang w:val="sk-SK"/>
              </w:rPr>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 víchrica, výbuch sopky, lavína, krupobitie,).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tc>
      </w:tr>
      <w:tr w:rsidR="00024DB4" w:rsidRPr="0091744E" w14:paraId="1FEBC7B5" w14:textId="77777777" w:rsidTr="00716985">
        <w:tc>
          <w:tcPr>
            <w:tcW w:w="2677" w:type="dxa"/>
          </w:tcPr>
          <w:p w14:paraId="4E216BDC" w14:textId="6D5B2D80" w:rsidR="00024DB4" w:rsidRPr="0091744E" w:rsidRDefault="00024DB4" w:rsidP="00024DB4">
            <w:pPr>
              <w:pStyle w:val="Definition1"/>
              <w:widowControl w:val="0"/>
              <w:spacing w:before="120" w:after="120" w:line="276" w:lineRule="auto"/>
              <w:ind w:left="0"/>
            </w:pPr>
            <w:r w:rsidRPr="003A6B8F">
              <w:rPr>
                <w:lang w:val="sk-SK"/>
              </w:rPr>
              <w:t>Zákon o energetike</w:t>
            </w:r>
          </w:p>
        </w:tc>
        <w:tc>
          <w:tcPr>
            <w:tcW w:w="5620" w:type="dxa"/>
          </w:tcPr>
          <w:p w14:paraId="7333A91E" w14:textId="5DED69CE" w:rsidR="00024DB4" w:rsidRPr="0091744E" w:rsidRDefault="00024DB4" w:rsidP="00024DB4">
            <w:pPr>
              <w:pStyle w:val="Definition1"/>
              <w:widowControl w:val="0"/>
              <w:spacing w:before="120" w:after="120" w:line="276" w:lineRule="auto"/>
              <w:ind w:left="0"/>
            </w:pPr>
            <w:r w:rsidRPr="003A6B8F">
              <w:rPr>
                <w:lang w:val="sk-SK"/>
              </w:rPr>
              <w:t>zákon č. 251/2012 Z. z. o energetike a o zmene a doplnení niektorých zákonov v znení neskorších predpisov</w:t>
            </w:r>
          </w:p>
        </w:tc>
      </w:tr>
      <w:tr w:rsidR="00024DB4" w:rsidRPr="0091744E" w14:paraId="17704343" w14:textId="77777777" w:rsidTr="00716985">
        <w:tc>
          <w:tcPr>
            <w:tcW w:w="2677" w:type="dxa"/>
          </w:tcPr>
          <w:p w14:paraId="33591C22" w14:textId="7800E9A9" w:rsidR="00024DB4" w:rsidRPr="0091744E" w:rsidRDefault="00024DB4" w:rsidP="001D1EC9">
            <w:pPr>
              <w:pStyle w:val="Definition1"/>
              <w:widowControl w:val="0"/>
              <w:spacing w:before="120" w:after="120" w:line="276" w:lineRule="auto"/>
              <w:ind w:left="0"/>
              <w:jc w:val="left"/>
            </w:pPr>
            <w:r w:rsidRPr="003A6B8F">
              <w:rPr>
                <w:lang w:val="sk-SK"/>
              </w:rPr>
              <w:t>Zákon o regulácii v sieťových odvetviach</w:t>
            </w:r>
          </w:p>
        </w:tc>
        <w:tc>
          <w:tcPr>
            <w:tcW w:w="5620" w:type="dxa"/>
          </w:tcPr>
          <w:p w14:paraId="7C9912B9" w14:textId="5610F2D4" w:rsidR="00024DB4" w:rsidRPr="0091744E" w:rsidRDefault="00024DB4" w:rsidP="00024DB4">
            <w:pPr>
              <w:pStyle w:val="Definition1"/>
              <w:widowControl w:val="0"/>
              <w:spacing w:before="120" w:after="120" w:line="276" w:lineRule="auto"/>
              <w:ind w:left="0"/>
            </w:pPr>
            <w:r w:rsidRPr="003A6B8F">
              <w:rPr>
                <w:lang w:val="sk-SK"/>
              </w:rPr>
              <w:t>zákon č. 250/2012 Z. z. o regulácii v sieťových odvetviach v znení neskorších predpisov</w:t>
            </w:r>
          </w:p>
        </w:tc>
      </w:tr>
      <w:tr w:rsidR="00024DB4" w:rsidRPr="0091744E" w14:paraId="4A3E38E8" w14:textId="77777777" w:rsidTr="00716985">
        <w:tc>
          <w:tcPr>
            <w:tcW w:w="2677" w:type="dxa"/>
          </w:tcPr>
          <w:p w14:paraId="2991C790" w14:textId="63FD1A02" w:rsidR="00024DB4" w:rsidRPr="0091744E" w:rsidRDefault="00024DB4" w:rsidP="001D1EC9">
            <w:pPr>
              <w:pStyle w:val="Definition1"/>
              <w:widowControl w:val="0"/>
              <w:spacing w:before="120" w:after="120" w:line="276" w:lineRule="auto"/>
              <w:ind w:left="0"/>
              <w:jc w:val="left"/>
            </w:pPr>
            <w:r w:rsidRPr="0091744E">
              <w:rPr>
                <w:lang w:val="sk-SK"/>
              </w:rPr>
              <w:t>Zákon o verejnom obstarávaní</w:t>
            </w:r>
          </w:p>
        </w:tc>
        <w:tc>
          <w:tcPr>
            <w:tcW w:w="5620" w:type="dxa"/>
          </w:tcPr>
          <w:p w14:paraId="58A19782" w14:textId="7FDBAD8B" w:rsidR="00024DB4" w:rsidRPr="0091744E" w:rsidRDefault="00024DB4" w:rsidP="00024DB4">
            <w:pPr>
              <w:pStyle w:val="Definition1"/>
              <w:widowControl w:val="0"/>
              <w:spacing w:before="120" w:after="120" w:line="276" w:lineRule="auto"/>
              <w:ind w:left="0"/>
            </w:pPr>
            <w:r w:rsidRPr="0091744E">
              <w:rPr>
                <w:lang w:val="sk-SK"/>
              </w:rPr>
              <w:t>zákon č. 343/2015 Z. z. o verejnom obstarávaní a o zmene</w:t>
            </w:r>
            <w:r w:rsidRPr="0091744E">
              <w:rPr>
                <w:lang w:val="sk-SK"/>
              </w:rPr>
              <w:br/>
              <w:t>a doplnení niektorých zákonov v znení neskorších predpisov.</w:t>
            </w:r>
          </w:p>
        </w:tc>
      </w:tr>
      <w:tr w:rsidR="00024DB4" w:rsidRPr="0091744E" w14:paraId="53DC87D2" w14:textId="263B0470" w:rsidTr="00716985">
        <w:tc>
          <w:tcPr>
            <w:tcW w:w="2677" w:type="dxa"/>
          </w:tcPr>
          <w:p w14:paraId="353DD880" w14:textId="2DDCAFEA" w:rsidR="00024DB4" w:rsidRPr="0091744E" w:rsidRDefault="00024DB4" w:rsidP="00024DB4">
            <w:pPr>
              <w:pStyle w:val="Definition1"/>
              <w:widowControl w:val="0"/>
              <w:spacing w:before="120" w:after="120" w:line="276" w:lineRule="auto"/>
              <w:ind w:left="0"/>
              <w:rPr>
                <w:lang w:val="sk-SK"/>
              </w:rPr>
            </w:pPr>
            <w:r w:rsidRPr="003A6B8F">
              <w:rPr>
                <w:lang w:val="sk-SK"/>
              </w:rPr>
              <w:t>Zákon o RPVS</w:t>
            </w:r>
          </w:p>
        </w:tc>
        <w:tc>
          <w:tcPr>
            <w:tcW w:w="5620" w:type="dxa"/>
          </w:tcPr>
          <w:p w14:paraId="20A77913" w14:textId="06558040" w:rsidR="00024DB4" w:rsidRPr="0091744E" w:rsidRDefault="00024DB4" w:rsidP="00024DB4">
            <w:pPr>
              <w:pStyle w:val="Definition1"/>
              <w:widowControl w:val="0"/>
              <w:spacing w:before="120" w:after="120" w:line="276" w:lineRule="auto"/>
              <w:ind w:left="0"/>
              <w:rPr>
                <w:lang w:val="sk-SK"/>
              </w:rPr>
            </w:pPr>
            <w:r w:rsidRPr="003A6B8F">
              <w:rPr>
                <w:lang w:val="sk-SK"/>
              </w:rPr>
              <w:t>zákon č. 315/2016 Z. z. o registri partnerov verejného sektora a o zmene a doplnení niektorých zákonov v znení neskorších predpisov</w:t>
            </w:r>
          </w:p>
        </w:tc>
      </w:tr>
      <w:tr w:rsidR="00024DB4" w:rsidRPr="0091744E" w14:paraId="123228FA" w14:textId="77777777" w:rsidTr="00716985">
        <w:tc>
          <w:tcPr>
            <w:tcW w:w="2677" w:type="dxa"/>
          </w:tcPr>
          <w:p w14:paraId="1EDA0EB6" w14:textId="24A5CC5E" w:rsidR="00024DB4" w:rsidRPr="0091744E" w:rsidRDefault="00024DB4" w:rsidP="00024DB4">
            <w:pPr>
              <w:pStyle w:val="Definition1"/>
              <w:widowControl w:val="0"/>
              <w:spacing w:before="120" w:after="120" w:line="276" w:lineRule="auto"/>
              <w:ind w:left="0"/>
              <w:rPr>
                <w:lang w:val="sk-SK"/>
              </w:rPr>
            </w:pPr>
            <w:r w:rsidRPr="0091744E">
              <w:rPr>
                <w:lang w:val="sk-SK"/>
              </w:rPr>
              <w:t>Zmluva</w:t>
            </w:r>
          </w:p>
        </w:tc>
        <w:tc>
          <w:tcPr>
            <w:tcW w:w="5620" w:type="dxa"/>
          </w:tcPr>
          <w:p w14:paraId="2E7323D3" w14:textId="3E4698F9" w:rsidR="00024DB4" w:rsidRPr="0091744E" w:rsidRDefault="00024DB4" w:rsidP="00024DB4">
            <w:pPr>
              <w:pStyle w:val="Definition1"/>
              <w:widowControl w:val="0"/>
              <w:spacing w:before="120" w:after="120" w:line="276" w:lineRule="auto"/>
              <w:ind w:left="0"/>
              <w:rPr>
                <w:lang w:val="sk-SK"/>
              </w:rPr>
            </w:pPr>
            <w:r w:rsidRPr="0091744E">
              <w:rPr>
                <w:lang w:val="sk-SK"/>
              </w:rPr>
              <w:t>znamená túto Zmluvu o združenej dodávke elektriny vrátane všetkých jej príloh, v znení jej neskorších zmien a doplnení.</w:t>
            </w:r>
          </w:p>
        </w:tc>
      </w:tr>
    </w:tbl>
    <w:p w14:paraId="6718142A" w14:textId="77777777" w:rsidR="009455AE" w:rsidRPr="0091744E" w:rsidRDefault="009455AE" w:rsidP="00024DB4">
      <w:pPr>
        <w:pStyle w:val="Heading2"/>
        <w:widowControl w:val="0"/>
        <w:spacing w:line="276" w:lineRule="auto"/>
      </w:pPr>
      <w:r w:rsidRPr="0091744E">
        <w:t>Pri výklade Zmluvy, pokiaľ nie je uvedené v Zmluve inak, alebo pokiaľ z kontextu Zmluvy nevyplýva niečo iné:</w:t>
      </w:r>
    </w:p>
    <w:p w14:paraId="21CA8293" w14:textId="77777777" w:rsidR="009455AE" w:rsidRPr="0091744E" w:rsidRDefault="009455AE" w:rsidP="00024DB4">
      <w:pPr>
        <w:pStyle w:val="Heading4"/>
        <w:widowControl w:val="0"/>
        <w:spacing w:line="276" w:lineRule="auto"/>
      </w:pPr>
      <w:r w:rsidRPr="0091744E">
        <w:t>pojmy v jednotnom čísle zahŕňajú aj tvary v množnom čísle a naopak,</w:t>
      </w:r>
    </w:p>
    <w:p w14:paraId="710009C8" w14:textId="77777777" w:rsidR="009455AE" w:rsidRPr="0091744E" w:rsidRDefault="009455AE" w:rsidP="00024DB4">
      <w:pPr>
        <w:pStyle w:val="Heading4"/>
        <w:widowControl w:val="0"/>
        <w:spacing w:line="276" w:lineRule="auto"/>
      </w:pPr>
      <w:r w:rsidRPr="0091744E">
        <w:t>odkazy na článok, odsek alebo prílohu sa budú vykladať ako odkazy na článok, odsek alebo prílohu Zmluvy,</w:t>
      </w:r>
    </w:p>
    <w:p w14:paraId="29842954" w14:textId="281CB009" w:rsidR="009455AE" w:rsidRPr="0091744E" w:rsidRDefault="009455AE" w:rsidP="00024DB4">
      <w:pPr>
        <w:pStyle w:val="Heading4"/>
        <w:widowControl w:val="0"/>
        <w:spacing w:line="276" w:lineRule="auto"/>
      </w:pPr>
      <w:r w:rsidRPr="0091744E">
        <w:t>nadpisy sú vložené výlučne pre orientáciu a nemajú žiaden vplyv na výklad Zmluvy, a</w:t>
      </w:r>
    </w:p>
    <w:p w14:paraId="1628A79D" w14:textId="77777777" w:rsidR="005E0E7B" w:rsidRPr="0091744E" w:rsidRDefault="009455AE" w:rsidP="00024DB4">
      <w:pPr>
        <w:pStyle w:val="Heading4"/>
        <w:widowControl w:val="0"/>
        <w:spacing w:line="276" w:lineRule="auto"/>
      </w:pPr>
      <w:r w:rsidRPr="0091744E">
        <w:t xml:space="preserve">odkaz na akýkoľvek právny predpis alebo jeho príslušné ustanovenie zahŕňa novelizáciu, doplnenie a úpravu tohto právneho predpisu alebo jeho príslušného ustanovenia po uzatvorení tejto Zmluvy a právne predpisy alebo ich príslušné </w:t>
      </w:r>
      <w:r w:rsidRPr="0091744E">
        <w:lastRenderedPageBreak/>
        <w:t>ustanovenia, ktoré úplne alebo čiastočne nahradia takýto právny predpis alebo jeho príslušné ustanovenie po uzatvorení tejto Zmluvy</w:t>
      </w:r>
      <w:r w:rsidR="005E0E7B" w:rsidRPr="0091744E">
        <w:t>;</w:t>
      </w:r>
    </w:p>
    <w:p w14:paraId="4E32561A" w14:textId="7CE3B8DD" w:rsidR="009455AE" w:rsidRPr="0091744E" w:rsidRDefault="005E0E7B" w:rsidP="00024DB4">
      <w:pPr>
        <w:pStyle w:val="Heading4"/>
        <w:widowControl w:val="0"/>
        <w:spacing w:line="276" w:lineRule="auto"/>
      </w:pPr>
      <w:r w:rsidRPr="0091744E">
        <w:t>v prípade počítania lehôt platí, že</w:t>
      </w:r>
      <w:r w:rsidR="002470C1" w:rsidRPr="0091744E">
        <w:t xml:space="preserve"> ak posledný deň lehoty pripadne na sobotu, nedeľu, sviatok, alebo deň pracovného pokoja v Slovenskej republike, posúva sa posledný deň lehoty na najbližší pracovný deň.</w:t>
      </w:r>
    </w:p>
    <w:p w14:paraId="2C96282E" w14:textId="76306856" w:rsidR="0074098E" w:rsidRPr="0091744E" w:rsidRDefault="0074098E" w:rsidP="00024DB4">
      <w:pPr>
        <w:pStyle w:val="Heading1"/>
        <w:keepNext w:val="0"/>
        <w:keepLines w:val="0"/>
        <w:spacing w:after="360" w:line="276" w:lineRule="auto"/>
      </w:pPr>
      <w:r w:rsidRPr="0091744E">
        <w:t>Vyhlásenia Zmluvných strán</w:t>
      </w:r>
    </w:p>
    <w:p w14:paraId="2DEE991F" w14:textId="755F8F9D" w:rsidR="00DB39A6" w:rsidRPr="0091744E" w:rsidRDefault="00A80BDA" w:rsidP="00024DB4">
      <w:pPr>
        <w:pStyle w:val="Heading2"/>
        <w:widowControl w:val="0"/>
        <w:spacing w:line="276" w:lineRule="auto"/>
      </w:pPr>
      <w:bookmarkStart w:id="8" w:name="_Ref73710167"/>
      <w:r w:rsidRPr="0091744E">
        <w:t>Dodávateľ</w:t>
      </w:r>
      <w:r w:rsidR="00DB39A6" w:rsidRPr="0091744E">
        <w:t xml:space="preserve"> vyhlasuje</w:t>
      </w:r>
      <w:r w:rsidR="00335CA5" w:rsidRPr="0091744E">
        <w:t xml:space="preserve"> a ubezpečuje </w:t>
      </w:r>
      <w:r w:rsidR="007C0DE5" w:rsidRPr="0091744E">
        <w:t>Odberateľa</w:t>
      </w:r>
      <w:r w:rsidR="00DB39A6" w:rsidRPr="0091744E">
        <w:t>, že</w:t>
      </w:r>
      <w:bookmarkEnd w:id="8"/>
      <w:r w:rsidR="00DB39A6" w:rsidRPr="0091744E">
        <w:t xml:space="preserve">  </w:t>
      </w:r>
    </w:p>
    <w:p w14:paraId="7C2BB3FB" w14:textId="01A1A7A1" w:rsidR="00335CA5" w:rsidRPr="0091744E" w:rsidRDefault="00A80BDA" w:rsidP="00024DB4">
      <w:pPr>
        <w:pStyle w:val="Heading4"/>
        <w:widowControl w:val="0"/>
        <w:spacing w:line="276" w:lineRule="auto"/>
      </w:pPr>
      <w:r w:rsidRPr="0091744E">
        <w:t>Dodávateľ je na základe Povolenia č</w:t>
      </w:r>
      <w:r w:rsidRPr="00D72248">
        <w:t xml:space="preserve">. </w:t>
      </w:r>
      <w:r w:rsidRPr="001D1EC9">
        <w:t>[</w:t>
      </w:r>
      <w:r w:rsidRPr="001D1EC9">
        <w:rPr>
          <w:rFonts w:hint="eastAsia"/>
        </w:rPr>
        <w:t>●</w:t>
      </w:r>
      <w:r w:rsidRPr="001D1EC9">
        <w:t>]</w:t>
      </w:r>
      <w:r w:rsidRPr="00D72248">
        <w:t xml:space="preserve"> vydaného</w:t>
      </w:r>
      <w:r w:rsidRPr="0091744E">
        <w:t xml:space="preserve"> Úradom pre reguláciu sieťových odvetví, oprávnený podnikať v predmete podnikania: elektroenergetika a rozsah podnikania: dodávka elektriny</w:t>
      </w:r>
      <w:r w:rsidR="00335CA5" w:rsidRPr="0091744E">
        <w:t>;</w:t>
      </w:r>
    </w:p>
    <w:p w14:paraId="4A9745ED" w14:textId="5BD5B4F1" w:rsidR="00335CA5" w:rsidRPr="0091744E" w:rsidRDefault="00335CA5" w:rsidP="00024DB4">
      <w:pPr>
        <w:pStyle w:val="Heading4"/>
        <w:widowControl w:val="0"/>
        <w:spacing w:line="276" w:lineRule="auto"/>
      </w:pPr>
      <w:r w:rsidRPr="0091744E">
        <w:t>disponuje dostatočnými ľudskými</w:t>
      </w:r>
      <w:r w:rsidR="00F20EF8" w:rsidRPr="0091744E">
        <w:t xml:space="preserve">, </w:t>
      </w:r>
      <w:r w:rsidR="00954DB9" w:rsidRPr="0091744E">
        <w:t xml:space="preserve">materiálnymi </w:t>
      </w:r>
      <w:r w:rsidRPr="0091744E">
        <w:t>a finančnými zdrojmi na splnenie záväzkov podľa tejto Zmluvy</w:t>
      </w:r>
      <w:r w:rsidR="00954DB9" w:rsidRPr="0091744E">
        <w:t xml:space="preserve">, ako aj </w:t>
      </w:r>
      <w:r w:rsidR="00954DB9" w:rsidRPr="0091744E">
        <w:rPr>
          <w:rFonts w:eastAsia="Arial Unicode MS"/>
          <w:bdr w:val="nil"/>
          <w:lang w:eastAsia="sk-SK"/>
        </w:rPr>
        <w:t>odbornými znalosťami, ktoré sú k plneniu zmluvy potrebné a toto garantuje počas celej doby trvania tejto Zmluvy</w:t>
      </w:r>
      <w:r w:rsidRPr="0091744E">
        <w:t>;</w:t>
      </w:r>
    </w:p>
    <w:p w14:paraId="2862735C" w14:textId="1DA187A5" w:rsidR="00335CA5" w:rsidRPr="0091744E" w:rsidRDefault="00335CA5" w:rsidP="00024DB4">
      <w:pPr>
        <w:pStyle w:val="Heading4"/>
        <w:widowControl w:val="0"/>
        <w:spacing w:line="276" w:lineRule="auto"/>
      </w:pPr>
      <w:r w:rsidRPr="0091744E">
        <w:t>má plnú právomoc a oprávnenie uzatvoriť túto Zmluvu a akýkoľvek iný dokument s ňou súvisiaci a uskutočniť transakcie zamýšľané touto Zmluvou</w:t>
      </w:r>
      <w:r w:rsidR="000B4881" w:rsidRPr="0091744E">
        <w:t>;</w:t>
      </w:r>
    </w:p>
    <w:p w14:paraId="63F0573A" w14:textId="1934D2A8" w:rsidR="00335CA5" w:rsidRPr="0091744E" w:rsidRDefault="00335CA5" w:rsidP="00024DB4">
      <w:pPr>
        <w:pStyle w:val="Heading4"/>
        <w:widowControl w:val="0"/>
        <w:spacing w:line="276" w:lineRule="auto"/>
      </w:pPr>
      <w:r w:rsidRPr="0091744E">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A80BDA" w:rsidRPr="0091744E">
        <w:t>Dodávateľ</w:t>
      </w:r>
      <w:r w:rsidR="000B4881" w:rsidRPr="0091744E">
        <w:t>a</w:t>
      </w:r>
      <w:r w:rsidRPr="0091744E">
        <w:t>,</w:t>
      </w:r>
      <w:r w:rsidR="00FB2ED9" w:rsidRPr="0091744E">
        <w:br/>
      </w:r>
      <w:r w:rsidRPr="0091744E">
        <w:t xml:space="preserve">ani neprijal žiadne rozhodnutie smerujúce k zrušeniu </w:t>
      </w:r>
      <w:r w:rsidR="00A80BDA" w:rsidRPr="0091744E">
        <w:t>Dodávateľ</w:t>
      </w:r>
      <w:r w:rsidR="000B4881" w:rsidRPr="0091744E">
        <w:t>a</w:t>
      </w:r>
      <w:r w:rsidRPr="0091744E">
        <w:t xml:space="preserve"> s</w:t>
      </w:r>
      <w:r w:rsidR="00954DB9" w:rsidRPr="0091744E">
        <w:t> </w:t>
      </w:r>
      <w:r w:rsidRPr="0091744E">
        <w:t>likvidáciou</w:t>
      </w:r>
      <w:r w:rsidR="00954DB9" w:rsidRPr="0091744E">
        <w:t xml:space="preserve"> a/alebo bez likvidácie</w:t>
      </w:r>
      <w:r w:rsidRPr="0091744E">
        <w:t>;</w:t>
      </w:r>
    </w:p>
    <w:p w14:paraId="164F3EDD" w14:textId="6FFA23E8" w:rsidR="00335CA5" w:rsidRPr="0091744E" w:rsidRDefault="00335CA5" w:rsidP="00024DB4">
      <w:pPr>
        <w:pStyle w:val="Heading4"/>
        <w:widowControl w:val="0"/>
        <w:spacing w:line="276" w:lineRule="auto"/>
      </w:pPr>
      <w:r w:rsidRPr="0091744E">
        <w:t xml:space="preserve">pred uzatvorením tejto Zmluvy preskúmal </w:t>
      </w:r>
      <w:r w:rsidR="00E36FEB" w:rsidRPr="0091744E">
        <w:t>Súťažné podklady</w:t>
      </w:r>
      <w:r w:rsidRPr="0091744E">
        <w:t xml:space="preserve"> s odbornou starostlivosťou, ako skúsený </w:t>
      </w:r>
      <w:r w:rsidR="00A80BDA" w:rsidRPr="0091744E">
        <w:t>Dodávateľ</w:t>
      </w:r>
      <w:r w:rsidRPr="0091744E">
        <w:t xml:space="preserve"> </w:t>
      </w:r>
      <w:r w:rsidR="007C0DE5" w:rsidRPr="0091744E">
        <w:t>s</w:t>
      </w:r>
      <w:r w:rsidRPr="0091744E">
        <w:t xml:space="preserve">lužieb v rozsahu predmetu tejto Zmluvy, s ohľadom na úroveň previerky relevantných skutočností, ktorú mohol a mal </w:t>
      </w:r>
      <w:r w:rsidR="00A80BDA" w:rsidRPr="0091744E">
        <w:t>Dodávateľ</w:t>
      </w:r>
      <w:r w:rsidRPr="0091744E">
        <w:t xml:space="preserve"> vykonať pred uzavretím tejto Zmluvy vzhľadom na </w:t>
      </w:r>
      <w:r w:rsidR="00E36FEB" w:rsidRPr="0091744E">
        <w:t xml:space="preserve">povahu a rozsah </w:t>
      </w:r>
      <w:r w:rsidR="007C0DE5" w:rsidRPr="0091744E">
        <w:t>s</w:t>
      </w:r>
      <w:r w:rsidR="00E36FEB" w:rsidRPr="0091744E">
        <w:t>lužieb podľa tejto Zmluvy</w:t>
      </w:r>
      <w:r w:rsidRPr="0091744E">
        <w:t>;</w:t>
      </w:r>
    </w:p>
    <w:p w14:paraId="10651369" w14:textId="0ECAED38" w:rsidR="00335CA5" w:rsidRPr="0091744E" w:rsidRDefault="00335CA5" w:rsidP="00024DB4">
      <w:pPr>
        <w:pStyle w:val="Heading4"/>
        <w:widowControl w:val="0"/>
        <w:spacing w:line="276" w:lineRule="auto"/>
      </w:pPr>
      <w:r w:rsidRPr="0091744E">
        <w:t>uzatvorenie tejto Zmluvy je v súlade s právnymi predpismi, ktorými je viazaný</w:t>
      </w:r>
      <w:r w:rsidR="00FB2ED9" w:rsidRPr="0091744E">
        <w:br/>
      </w:r>
      <w:r w:rsidRPr="0091744E">
        <w:t xml:space="preserve">ako aj akýmikoľvek internými dokumentmi </w:t>
      </w:r>
      <w:r w:rsidR="00A80BDA" w:rsidRPr="0091744E">
        <w:t>Dodávateľ</w:t>
      </w:r>
      <w:r w:rsidR="004A0FC5" w:rsidRPr="0091744E">
        <w:t>a</w:t>
      </w:r>
      <w:r w:rsidRPr="0091744E">
        <w:t>, ako aj so všetkými zmluvami, platnými súdnymi, rozhodcovskými (arbitrážnymi) alebo správnymi rozhodnutiami, ktorými je viazaný</w:t>
      </w:r>
      <w:r w:rsidR="00CD6A9D" w:rsidRPr="0091744E">
        <w:t>;</w:t>
      </w:r>
      <w:r w:rsidR="00EC5F72" w:rsidRPr="0091744E">
        <w:t xml:space="preserve"> a</w:t>
      </w:r>
    </w:p>
    <w:p w14:paraId="304F02E9" w14:textId="6946F758" w:rsidR="00CD6A9D" w:rsidRPr="0091744E" w:rsidRDefault="00CD6A9D" w:rsidP="00024DB4">
      <w:pPr>
        <w:pStyle w:val="Heading4"/>
        <w:widowControl w:val="0"/>
        <w:spacing w:line="276" w:lineRule="auto"/>
      </w:pPr>
      <w:r w:rsidRPr="0091744E">
        <w:t xml:space="preserve">je on a jeho </w:t>
      </w:r>
      <w:r w:rsidR="00024DB4">
        <w:t>S</w:t>
      </w:r>
      <w:r w:rsidRPr="0091744E">
        <w:t xml:space="preserve">ubdodávatelia </w:t>
      </w:r>
      <w:r w:rsidR="001B4A0F" w:rsidRPr="0091744E">
        <w:t xml:space="preserve">(ktorým taká povinnosť vyplýva z Právnych predpisov) </w:t>
      </w:r>
      <w:r w:rsidRPr="0091744E">
        <w:t>ku dňu uzavretia Zmluvy zapísaní v registri partnerov verejného sektora v</w:t>
      </w:r>
      <w:r w:rsidR="00FB2ED9" w:rsidRPr="0091744E">
        <w:t> </w:t>
      </w:r>
      <w:r w:rsidRPr="0091744E">
        <w:t>súlade</w:t>
      </w:r>
      <w:r w:rsidR="00FB2ED9" w:rsidRPr="0091744E">
        <w:br/>
      </w:r>
      <w:r w:rsidRPr="0091744E">
        <w:t xml:space="preserve">so </w:t>
      </w:r>
      <w:r w:rsidR="00024DB4">
        <w:t>Zákonom o RPVS</w:t>
      </w:r>
      <w:r w:rsidRPr="0091744E">
        <w:t xml:space="preserve"> a všetky dokumenty a údaje o </w:t>
      </w:r>
      <w:r w:rsidR="00A80BDA" w:rsidRPr="0091744E">
        <w:t>Dodávateľ</w:t>
      </w:r>
      <w:r w:rsidR="004A0FC5" w:rsidRPr="0091744E">
        <w:t>ovi</w:t>
      </w:r>
      <w:r w:rsidRPr="0091744E">
        <w:t xml:space="preserve"> a jeho </w:t>
      </w:r>
      <w:r w:rsidR="00A80BDA" w:rsidRPr="0091744E">
        <w:t>S</w:t>
      </w:r>
      <w:r w:rsidRPr="0091744E">
        <w:t>ubdodávateľoch</w:t>
      </w:r>
      <w:r w:rsidR="00024DB4">
        <w:t xml:space="preserve"> </w:t>
      </w:r>
      <w:r w:rsidRPr="0091744E">
        <w:t>a konečných užívateľoch výhod zapísané v tomto registri sú úplné a pravdivé.</w:t>
      </w:r>
    </w:p>
    <w:p w14:paraId="46D6ECB4" w14:textId="25C8B9F0" w:rsidR="00DB39A6" w:rsidRPr="0091744E" w:rsidRDefault="007C0DE5" w:rsidP="00024DB4">
      <w:pPr>
        <w:pStyle w:val="Heading2"/>
        <w:widowControl w:val="0"/>
        <w:spacing w:line="276" w:lineRule="auto"/>
      </w:pPr>
      <w:r w:rsidRPr="0091744E">
        <w:t>Odberateľ</w:t>
      </w:r>
      <w:r w:rsidR="00247641" w:rsidRPr="0091744E">
        <w:t xml:space="preserve"> </w:t>
      </w:r>
      <w:r w:rsidR="00F20EF8" w:rsidRPr="0091744E">
        <w:t>vyhlasuje</w:t>
      </w:r>
      <w:r w:rsidR="00CD448F" w:rsidRPr="0091744E">
        <w:t xml:space="preserve"> a ubezpečuj</w:t>
      </w:r>
      <w:r w:rsidR="00F20EF8" w:rsidRPr="0091744E">
        <w:t>e</w:t>
      </w:r>
      <w:r w:rsidR="00CD448F" w:rsidRPr="0091744E">
        <w:t xml:space="preserve"> </w:t>
      </w:r>
      <w:r w:rsidR="00A80BDA" w:rsidRPr="0091744E">
        <w:t>Dodávateľ</w:t>
      </w:r>
      <w:r w:rsidR="004A0FC5" w:rsidRPr="0091744E">
        <w:t>a</w:t>
      </w:r>
      <w:r w:rsidR="00CD448F" w:rsidRPr="0091744E">
        <w:t>, že uzatvorenie tejto Zmluvy je v</w:t>
      </w:r>
      <w:r w:rsidR="00FB2ED9" w:rsidRPr="0091744E">
        <w:t> </w:t>
      </w:r>
      <w:r w:rsidR="00CD448F" w:rsidRPr="0091744E">
        <w:t>súlade</w:t>
      </w:r>
      <w:r w:rsidR="00FB2ED9" w:rsidRPr="0091744E">
        <w:br/>
      </w:r>
      <w:r w:rsidR="00CD448F" w:rsidRPr="0091744E">
        <w:t xml:space="preserve">s </w:t>
      </w:r>
      <w:r w:rsidR="00490C7D" w:rsidRPr="0091744E">
        <w:t>P</w:t>
      </w:r>
      <w:r w:rsidR="00CD448F" w:rsidRPr="0091744E">
        <w:t xml:space="preserve">rávnymi predpismi, ktorými </w:t>
      </w:r>
      <w:r w:rsidR="00F20EF8" w:rsidRPr="0091744E">
        <w:t>je</w:t>
      </w:r>
      <w:r w:rsidR="00CD448F" w:rsidRPr="0091744E">
        <w:t xml:space="preserve"> viazan</w:t>
      </w:r>
      <w:r w:rsidR="00F20EF8" w:rsidRPr="0091744E">
        <w:t xml:space="preserve">ý </w:t>
      </w:r>
      <w:r w:rsidR="00CD448F" w:rsidRPr="0091744E">
        <w:t xml:space="preserve">ako aj so všetkými zmluvami, platnými súdnymi, rozhodcovskými (arbitrážnymi) alebo správnymi rozhodnutiami, ktorými </w:t>
      </w:r>
      <w:r w:rsidR="00F20EF8" w:rsidRPr="0091744E">
        <w:t>je</w:t>
      </w:r>
      <w:r w:rsidR="00CD448F" w:rsidRPr="0091744E">
        <w:t xml:space="preserve"> viazan</w:t>
      </w:r>
      <w:r w:rsidR="00F20EF8" w:rsidRPr="0091744E">
        <w:t>ý</w:t>
      </w:r>
      <w:r w:rsidR="00EC5F72" w:rsidRPr="0091744E">
        <w:t>.</w:t>
      </w:r>
    </w:p>
    <w:p w14:paraId="7BE4E0B1" w14:textId="1CE70D40" w:rsidR="00EC5F72" w:rsidRPr="0091744E" w:rsidRDefault="00EC5F72" w:rsidP="00024DB4">
      <w:pPr>
        <w:pStyle w:val="Heading2"/>
        <w:widowControl w:val="0"/>
        <w:spacing w:line="276" w:lineRule="auto"/>
      </w:pPr>
      <w:r w:rsidRPr="0091744E">
        <w:t xml:space="preserve">Každá Zmluvná strana je povinná bez zbytočného odkladu oznámiť druhej Zmluvnej strane, že (i) akékoľvek z jej vyhlásení a ubezpečení podľa tejto Zmluvy prestalo byť úplné, pravdivé </w:t>
      </w:r>
      <w:r w:rsidRPr="0091744E">
        <w:lastRenderedPageBreak/>
        <w:t>a/alebo presné, a/alebo (ii) že existujú také skutočnosti, na základe ktorých možno odôvodnene predpokladať, že akékoľvek z jej vyhlásení a ubezpečení podľa tejto Zmluvy</w:t>
      </w:r>
      <w:r w:rsidR="00FB2ED9" w:rsidRPr="0091744E">
        <w:br/>
      </w:r>
      <w:r w:rsidRPr="0091744E">
        <w:t>by sa mohlo stať neúplné, nepravdivé a/alebo nepresné, alebo že hrozí porušenie tejto Zmluvy zo strany dotknutej Zmluvnej strany.</w:t>
      </w:r>
    </w:p>
    <w:p w14:paraId="3A1FAAEC" w14:textId="3F1F501D" w:rsidR="0074098E" w:rsidRPr="0091744E" w:rsidRDefault="00EC5F72" w:rsidP="00024DB4">
      <w:pPr>
        <w:pStyle w:val="Heading2"/>
        <w:widowControl w:val="0"/>
        <w:spacing w:line="276" w:lineRule="auto"/>
      </w:pPr>
      <w:r w:rsidRPr="0091744E">
        <w:t xml:space="preserve">Pre vylúčenie pochybností platí, že za </w:t>
      </w:r>
      <w:r w:rsidR="00F20EF8" w:rsidRPr="0091744E">
        <w:t xml:space="preserve">podstatné </w:t>
      </w:r>
      <w:r w:rsidRPr="0091744E">
        <w:t>porušenie tejto Zmluvy sa považuje</w:t>
      </w:r>
      <w:r w:rsidR="00FB2ED9" w:rsidRPr="0091744E">
        <w:br/>
      </w:r>
      <w:r w:rsidRPr="0091744E">
        <w:t>aj prípad, ak sa akékoľvek z vyhlásení a ubezpečení Zmluvnej stany podľa tejto Zmluvy ukáže ako nepravdivé alebo sa stane nepravdivým počas platnosti tejto Zmluvy.</w:t>
      </w:r>
    </w:p>
    <w:p w14:paraId="4AE7E467" w14:textId="62444869" w:rsidR="005C2B85" w:rsidRPr="0091744E" w:rsidRDefault="005C2B85" w:rsidP="00024DB4">
      <w:pPr>
        <w:pStyle w:val="Heading1"/>
        <w:keepNext w:val="0"/>
        <w:keepLines w:val="0"/>
        <w:spacing w:after="360" w:line="276" w:lineRule="auto"/>
      </w:pPr>
      <w:r w:rsidRPr="0091744E">
        <w:t>Účel Zmluvy</w:t>
      </w:r>
    </w:p>
    <w:p w14:paraId="7E965A43" w14:textId="5D88963B" w:rsidR="005C2B85" w:rsidRPr="0091744E" w:rsidRDefault="005C2B85" w:rsidP="00024DB4">
      <w:pPr>
        <w:pStyle w:val="Heading2"/>
        <w:spacing w:line="276" w:lineRule="auto"/>
      </w:pPr>
      <w:r w:rsidRPr="0091744E">
        <w:t xml:space="preserve">Účelom tejto Zmluvy je vytvorenie podmienok </w:t>
      </w:r>
      <w:r w:rsidR="002E48FF" w:rsidRPr="0091744E">
        <w:t xml:space="preserve">a </w:t>
      </w:r>
      <w:r w:rsidRPr="0091744E">
        <w:t>práv</w:t>
      </w:r>
      <w:r w:rsidR="002E48FF" w:rsidRPr="0091744E">
        <w:t>a</w:t>
      </w:r>
      <w:r w:rsidRPr="0091744E">
        <w:t xml:space="preserve"> </w:t>
      </w:r>
      <w:r w:rsidR="00AF3AAA" w:rsidRPr="0091744E">
        <w:t>Odberateľ</w:t>
      </w:r>
      <w:r w:rsidR="00C661CF" w:rsidRPr="0091744E">
        <w:t>a</w:t>
      </w:r>
      <w:r w:rsidRPr="0091744E">
        <w:t xml:space="preserve"> </w:t>
      </w:r>
      <w:r w:rsidR="002E48FF" w:rsidRPr="0091744E">
        <w:t xml:space="preserve">a tomu zodpovedajúcej povinnosti Dodávateľa pre </w:t>
      </w:r>
      <w:r w:rsidR="00AF3AAA" w:rsidRPr="0091744E">
        <w:t>Odberateľ</w:t>
      </w:r>
      <w:r w:rsidR="00C661CF" w:rsidRPr="0091744E">
        <w:t>a</w:t>
      </w:r>
      <w:r w:rsidR="002E48FF" w:rsidRPr="0091744E">
        <w:t xml:space="preserve"> zabezpečiť </w:t>
      </w:r>
      <w:r w:rsidRPr="0091744E">
        <w:t>prenos, prevzatie zodpovednosti</w:t>
      </w:r>
      <w:r w:rsidR="00FB2ED9" w:rsidRPr="0091744E">
        <w:br/>
      </w:r>
      <w:r w:rsidRPr="0091744E">
        <w:t>za odchýlku, distribúci</w:t>
      </w:r>
      <w:r w:rsidR="002E48FF" w:rsidRPr="0091744E">
        <w:t>u</w:t>
      </w:r>
      <w:r w:rsidRPr="0091744E">
        <w:t xml:space="preserve">, a dodávky elektriny na </w:t>
      </w:r>
      <w:r w:rsidR="002E48FF" w:rsidRPr="0091744E">
        <w:t>O</w:t>
      </w:r>
      <w:r w:rsidRPr="0091744E">
        <w:t>dberné miesta</w:t>
      </w:r>
      <w:r w:rsidR="002E48FF" w:rsidRPr="0091744E">
        <w:t xml:space="preserve"> a poskytovanie ostatných </w:t>
      </w:r>
      <w:r w:rsidR="00C661CF" w:rsidRPr="0091744E">
        <w:t>s</w:t>
      </w:r>
      <w:r w:rsidR="002E48FF" w:rsidRPr="0091744E">
        <w:t>lužieb</w:t>
      </w:r>
      <w:r w:rsidR="00FD2638" w:rsidRPr="0091744E">
        <w:t xml:space="preserve"> </w:t>
      </w:r>
      <w:bookmarkStart w:id="9" w:name="_Hlk160195651"/>
      <w:r w:rsidR="00FD2638" w:rsidRPr="0091744E">
        <w:t>podľa tejto Zmluvy</w:t>
      </w:r>
      <w:bookmarkEnd w:id="9"/>
      <w:r w:rsidR="00C661CF" w:rsidRPr="0091744E">
        <w:t>.</w:t>
      </w:r>
    </w:p>
    <w:p w14:paraId="7C1E146F" w14:textId="49B1F3EF" w:rsidR="009455AE" w:rsidRPr="0091744E" w:rsidRDefault="009455AE" w:rsidP="00024DB4">
      <w:pPr>
        <w:pStyle w:val="Heading1"/>
        <w:keepNext w:val="0"/>
        <w:keepLines w:val="0"/>
        <w:spacing w:after="360" w:line="276" w:lineRule="auto"/>
      </w:pPr>
      <w:r w:rsidRPr="0091744E">
        <w:t>Predmet Zmluvy</w:t>
      </w:r>
    </w:p>
    <w:p w14:paraId="79B99049" w14:textId="0D59C92B" w:rsidR="006624C2" w:rsidRPr="0091744E" w:rsidRDefault="009D434C" w:rsidP="00024DB4">
      <w:pPr>
        <w:pStyle w:val="Heading2"/>
        <w:spacing w:line="276" w:lineRule="auto"/>
      </w:pPr>
      <w:r w:rsidRPr="0091744E">
        <w:t xml:space="preserve">Predmetom tejto </w:t>
      </w:r>
      <w:r w:rsidR="00247641" w:rsidRPr="0091744E">
        <w:t>Z</w:t>
      </w:r>
      <w:r w:rsidRPr="0091744E">
        <w:t xml:space="preserve">mluvy </w:t>
      </w:r>
      <w:r w:rsidR="004E30D2">
        <w:t>je</w:t>
      </w:r>
      <w:r w:rsidR="00E27320">
        <w:t>:</w:t>
      </w:r>
    </w:p>
    <w:p w14:paraId="79D09B51" w14:textId="3E797E84" w:rsidR="00AF3AAA" w:rsidRPr="0091744E" w:rsidRDefault="006624C2" w:rsidP="00024DB4">
      <w:pPr>
        <w:pStyle w:val="Heading4"/>
        <w:spacing w:line="276" w:lineRule="auto"/>
      </w:pPr>
      <w:r w:rsidRPr="0091744E">
        <w:t>záväzok</w:t>
      </w:r>
      <w:r w:rsidR="004A3D60" w:rsidRPr="0091744E">
        <w:t xml:space="preserve"> Dodávateľa </w:t>
      </w:r>
      <w:r w:rsidR="00247641" w:rsidRPr="0091744E">
        <w:t xml:space="preserve">dodávať elektrinu do Odberných miest podľa podmienok dohodnutých v tejto </w:t>
      </w:r>
      <w:r w:rsidR="00AF3AAA" w:rsidRPr="0091744E">
        <w:t>Zmluve</w:t>
      </w:r>
      <w:r w:rsidRPr="0091744E">
        <w:t xml:space="preserve"> a Rámcovej dohode</w:t>
      </w:r>
      <w:r w:rsidR="00AF3AAA" w:rsidRPr="0091744E">
        <w:t>;</w:t>
      </w:r>
    </w:p>
    <w:p w14:paraId="06F87AAC" w14:textId="560AC3BA" w:rsidR="00247641" w:rsidRPr="0091744E" w:rsidRDefault="006624C2" w:rsidP="00024DB4">
      <w:pPr>
        <w:pStyle w:val="Heading4"/>
        <w:spacing w:line="276" w:lineRule="auto"/>
      </w:pPr>
      <w:r w:rsidRPr="0091744E">
        <w:t xml:space="preserve">záväzok </w:t>
      </w:r>
      <w:r w:rsidR="00247641" w:rsidRPr="0091744E">
        <w:t>Dodávateľ</w:t>
      </w:r>
      <w:r w:rsidR="00AF3AAA" w:rsidRPr="0091744E">
        <w:t>a</w:t>
      </w:r>
      <w:r w:rsidR="00247641" w:rsidRPr="0091744E">
        <w:t xml:space="preserve"> </w:t>
      </w:r>
      <w:r w:rsidR="00AF3AAA" w:rsidRPr="0091744E">
        <w:t>prevziať</w:t>
      </w:r>
      <w:r w:rsidR="00247641" w:rsidRPr="0091744E">
        <w:t xml:space="preserve"> za </w:t>
      </w:r>
      <w:r w:rsidR="00AF3AAA" w:rsidRPr="0091744E">
        <w:t>Odberateľ</w:t>
      </w:r>
      <w:r w:rsidR="00024DB4">
        <w:t>a</w:t>
      </w:r>
      <w:r w:rsidR="00247641" w:rsidRPr="0091744E">
        <w:t xml:space="preserve"> zodpovednosť za odchýlky za </w:t>
      </w:r>
      <w:r w:rsidR="00AF3AAA" w:rsidRPr="0091744E">
        <w:t>O</w:t>
      </w:r>
      <w:r w:rsidR="00247641" w:rsidRPr="0091744E">
        <w:t>dberné miesta voči zúčtovateľovi odchýlok</w:t>
      </w:r>
      <w:r w:rsidR="00AF3AAA" w:rsidRPr="0091744E">
        <w:t>;</w:t>
      </w:r>
    </w:p>
    <w:p w14:paraId="7B046052" w14:textId="62D5615F" w:rsidR="00247641" w:rsidRPr="0091744E" w:rsidRDefault="006624C2" w:rsidP="00024DB4">
      <w:pPr>
        <w:pStyle w:val="Heading4"/>
        <w:spacing w:line="276" w:lineRule="auto"/>
      </w:pPr>
      <w:r w:rsidRPr="0091744E">
        <w:t xml:space="preserve">záväzok </w:t>
      </w:r>
      <w:r w:rsidR="00247641" w:rsidRPr="0091744E">
        <w:t xml:space="preserve">Dodávateľa zabezpečiť pre </w:t>
      </w:r>
      <w:r w:rsidR="00AF3AAA" w:rsidRPr="0091744E">
        <w:t>Odberateľ</w:t>
      </w:r>
      <w:r w:rsidRPr="0091744E">
        <w:t>a</w:t>
      </w:r>
      <w:r w:rsidR="00247641" w:rsidRPr="0091744E">
        <w:t xml:space="preserve"> do </w:t>
      </w:r>
      <w:r w:rsidR="00AF3AAA" w:rsidRPr="0091744E">
        <w:t>O</w:t>
      </w:r>
      <w:r w:rsidR="00247641" w:rsidRPr="0091744E">
        <w:t xml:space="preserve">dberných miest distribúciu elektriny a ostatné </w:t>
      </w:r>
      <w:r w:rsidR="009818FD" w:rsidRPr="0091744E">
        <w:t>služb</w:t>
      </w:r>
      <w:r w:rsidR="00247641" w:rsidRPr="0091744E">
        <w:t xml:space="preserve">y spojené s použitím siete od príslušného </w:t>
      </w:r>
      <w:r w:rsidR="00AF3AAA" w:rsidRPr="0091744E">
        <w:t>P</w:t>
      </w:r>
      <w:r w:rsidR="00247641" w:rsidRPr="0091744E">
        <w:t xml:space="preserve">revádzkovateľa distribučnej siete, ku ktorej sú </w:t>
      </w:r>
      <w:r w:rsidR="00AF3AAA" w:rsidRPr="0091744E">
        <w:t>O</w:t>
      </w:r>
      <w:r w:rsidR="00247641" w:rsidRPr="0091744E">
        <w:t xml:space="preserve">dberné miesta pripojené v rozsahu a podľa podmienok tejto </w:t>
      </w:r>
      <w:r w:rsidR="00AF3AAA" w:rsidRPr="0091744E">
        <w:t>Zmluvy</w:t>
      </w:r>
      <w:r w:rsidRPr="0091744E">
        <w:t>, Rámcovej dohody</w:t>
      </w:r>
      <w:r w:rsidR="00247641" w:rsidRPr="0091744E">
        <w:t xml:space="preserve"> a prevádzkového poriadku </w:t>
      </w:r>
      <w:r w:rsidR="00AF3AAA" w:rsidRPr="0091744E">
        <w:t>Prevádzkovateľa distribučnej siete</w:t>
      </w:r>
      <w:r w:rsidR="00D60390" w:rsidRPr="0091744E">
        <w:t>;</w:t>
      </w:r>
    </w:p>
    <w:p w14:paraId="71F01635" w14:textId="429E8FA0" w:rsidR="00247641" w:rsidRPr="0091744E" w:rsidRDefault="006624C2" w:rsidP="00024DB4">
      <w:pPr>
        <w:pStyle w:val="Heading4"/>
        <w:spacing w:line="276" w:lineRule="auto"/>
      </w:pPr>
      <w:r w:rsidRPr="0091744E">
        <w:t xml:space="preserve">záväzok </w:t>
      </w:r>
      <w:r w:rsidR="00AF3AAA" w:rsidRPr="0091744E">
        <w:t>Odberateľa</w:t>
      </w:r>
      <w:r w:rsidR="00247641" w:rsidRPr="0091744E">
        <w:t xml:space="preserve"> uhradiť cenu za realizované dodávky elektriny, distribúciu elektriny a </w:t>
      </w:r>
      <w:r w:rsidR="009818FD" w:rsidRPr="0091744E">
        <w:t>Služb</w:t>
      </w:r>
      <w:r w:rsidR="00247641" w:rsidRPr="0091744E">
        <w:t xml:space="preserve">y Dodávateľa, v zmysle podmienok stanovených v tejto </w:t>
      </w:r>
      <w:r w:rsidR="00AF3AAA" w:rsidRPr="0091744E">
        <w:t>Zmluve</w:t>
      </w:r>
      <w:r w:rsidR="00247641" w:rsidRPr="0091744E">
        <w:t xml:space="preserve"> </w:t>
      </w:r>
      <w:r w:rsidRPr="0091744E">
        <w:t>v súlade s podmienkami Rámcovej dohody</w:t>
      </w:r>
      <w:r w:rsidR="00AF3AAA" w:rsidRPr="0091744E">
        <w:t>;</w:t>
      </w:r>
    </w:p>
    <w:p w14:paraId="566818D2" w14:textId="188328E9" w:rsidR="00E56C19" w:rsidRPr="0091744E" w:rsidRDefault="006624C2" w:rsidP="00024DB4">
      <w:pPr>
        <w:pStyle w:val="Heading4"/>
        <w:spacing w:line="276" w:lineRule="auto"/>
      </w:pPr>
      <w:r w:rsidRPr="0091744E">
        <w:t xml:space="preserve">záväzok </w:t>
      </w:r>
      <w:r w:rsidR="00247641" w:rsidRPr="0091744E">
        <w:t>Dodávateľa zabezpečiť individuálnu klientsku starostlivosť</w:t>
      </w:r>
      <w:r w:rsidR="00A66B6B" w:rsidRPr="0091744E">
        <w:t xml:space="preserve"> </w:t>
      </w:r>
      <w:r w:rsidR="00247641" w:rsidRPr="0091744E">
        <w:t>/</w:t>
      </w:r>
      <w:r w:rsidR="00A66B6B" w:rsidRPr="0091744E">
        <w:t xml:space="preserve"> </w:t>
      </w:r>
      <w:r w:rsidR="00247641" w:rsidRPr="0091744E">
        <w:t>obsluhu</w:t>
      </w:r>
      <w:r w:rsidR="0016170D">
        <w:br/>
      </w:r>
      <w:r w:rsidR="00247641" w:rsidRPr="0091744E">
        <w:t xml:space="preserve">pre všetky </w:t>
      </w:r>
      <w:r w:rsidR="00A66B6B" w:rsidRPr="0091744E">
        <w:t>O</w:t>
      </w:r>
      <w:r w:rsidR="00247641" w:rsidRPr="0091744E">
        <w:t xml:space="preserve">dberné miesta </w:t>
      </w:r>
      <w:r w:rsidR="00A66B6B" w:rsidRPr="0091744E">
        <w:t>a </w:t>
      </w:r>
      <w:r w:rsidRPr="0091744E">
        <w:t>Odberateľa</w:t>
      </w:r>
      <w:r w:rsidR="00247641" w:rsidRPr="0091744E">
        <w:t xml:space="preserve"> zahrňujúcu odbornú podporu</w:t>
      </w:r>
      <w:r w:rsidR="00FB2ED9" w:rsidRPr="0091744E">
        <w:br/>
      </w:r>
      <w:r w:rsidR="00A66B6B" w:rsidRPr="0091744E">
        <w:t>minimálne v rozsahu v akom ju poskytuje všetkým svojím odberateľom pri výkone jeho podnikateľskej činnosti</w:t>
      </w:r>
      <w:r w:rsidR="00EA6658" w:rsidRPr="0091744E">
        <w:t>.</w:t>
      </w:r>
    </w:p>
    <w:p w14:paraId="4AB04A16" w14:textId="47146645" w:rsidR="00AA0077" w:rsidRPr="0091744E" w:rsidRDefault="00AA0077" w:rsidP="00024DB4">
      <w:pPr>
        <w:pStyle w:val="Heading1"/>
        <w:keepNext w:val="0"/>
        <w:keepLines w:val="0"/>
        <w:spacing w:after="360" w:line="276" w:lineRule="auto"/>
      </w:pPr>
      <w:bookmarkStart w:id="10" w:name="_Ref91067120"/>
      <w:r w:rsidRPr="0091744E">
        <w:t>Doba plnenia</w:t>
      </w:r>
    </w:p>
    <w:p w14:paraId="0E7CAC3E" w14:textId="1B6FF9C1" w:rsidR="000C2069" w:rsidRDefault="00A65B0A" w:rsidP="00024DB4">
      <w:pPr>
        <w:pStyle w:val="Heading2"/>
        <w:spacing w:line="276" w:lineRule="auto"/>
        <w:rPr>
          <w:ins w:id="11" w:author="Tomas Uricek" w:date="2025-12-18T10:13:00Z" w16du:dateUtc="2025-12-18T09:13:00Z"/>
        </w:rPr>
      </w:pPr>
      <w:bookmarkStart w:id="12" w:name="_Ref214535840"/>
      <w:r>
        <w:t>Dodávateľ je povinný poskytovať Služby podľa tejto Zmluvy počas celého</w:t>
      </w:r>
      <w:r w:rsidR="00AA0077" w:rsidRPr="0091744E">
        <w:t xml:space="preserve"> obdobi</w:t>
      </w:r>
      <w:r>
        <w:t>a</w:t>
      </w:r>
      <w:r w:rsidR="00AA0077" w:rsidRPr="0091744E">
        <w:t xml:space="preserve"> </w:t>
      </w:r>
      <w:r w:rsidR="00024DB4" w:rsidRPr="0091744E">
        <w:t xml:space="preserve">do </w:t>
      </w:r>
      <w:r w:rsidR="00024DB4">
        <w:t xml:space="preserve">uplynutia </w:t>
      </w:r>
      <w:r w:rsidR="00024DB4" w:rsidRPr="00024DB4">
        <w:rPr>
          <w:b/>
          <w:bCs/>
        </w:rPr>
        <w:t>12 mesiacov</w:t>
      </w:r>
      <w:r w:rsidR="00024DB4" w:rsidRPr="0091744E">
        <w:t xml:space="preserve"> </w:t>
      </w:r>
      <w:r w:rsidR="00AA0077" w:rsidRPr="0091744E">
        <w:t>odo dňa</w:t>
      </w:r>
      <w:r w:rsidR="00937FB0">
        <w:t xml:space="preserve"> </w:t>
      </w:r>
      <w:ins w:id="13" w:author="Tomas Uricek" w:date="2025-12-18T10:16:00Z" w16du:dateUtc="2025-12-18T09:16:00Z">
        <w:r w:rsidR="00133A8D" w:rsidRPr="00133A8D">
          <w:t xml:space="preserve">začatia poskytovania Služieb podľa bodu </w:t>
        </w:r>
        <w:r w:rsidR="00133A8D">
          <w:fldChar w:fldCharType="begin"/>
        </w:r>
        <w:r w:rsidR="00133A8D">
          <w:instrText xml:space="preserve"> REF _Ref214535860 \r \h </w:instrText>
        </w:r>
      </w:ins>
      <w:ins w:id="14" w:author="Tomas Uricek" w:date="2025-12-18T10:16:00Z" w16du:dateUtc="2025-12-18T09:16:00Z">
        <w:r w:rsidR="00133A8D">
          <w:fldChar w:fldCharType="separate"/>
        </w:r>
        <w:r w:rsidR="00133A8D">
          <w:t>5.2</w:t>
        </w:r>
        <w:r w:rsidR="00133A8D">
          <w:fldChar w:fldCharType="end"/>
        </w:r>
        <w:r w:rsidR="00133A8D">
          <w:t xml:space="preserve"> </w:t>
        </w:r>
        <w:r w:rsidR="00133A8D" w:rsidRPr="00133A8D">
          <w:t>tejto Zmluvy</w:t>
        </w:r>
      </w:ins>
      <w:del w:id="15" w:author="Tomas Uricek" w:date="2025-12-18T10:16:00Z" w16du:dateUtc="2025-12-18T09:16:00Z">
        <w:r w:rsidR="00937FB0" w:rsidDel="00133A8D">
          <w:delText>nadobudnutia jej účinnosti</w:delText>
        </w:r>
      </w:del>
      <w:r w:rsidR="00F907D6">
        <w:t>.</w:t>
      </w:r>
      <w:r w:rsidR="00937FB0">
        <w:t xml:space="preserve"> </w:t>
      </w:r>
      <w:bookmarkEnd w:id="12"/>
    </w:p>
    <w:p w14:paraId="182ABFD3" w14:textId="51DAA994" w:rsidR="00133A8D" w:rsidRPr="0091744E" w:rsidRDefault="00133A8D" w:rsidP="00133A8D">
      <w:pPr>
        <w:pStyle w:val="Heading2"/>
        <w:spacing w:line="276" w:lineRule="auto"/>
        <w:rPr>
          <w:ins w:id="16" w:author="Tomas Uricek" w:date="2025-12-18T10:13:00Z" w16du:dateUtc="2025-12-18T09:13:00Z"/>
        </w:rPr>
      </w:pPr>
      <w:bookmarkStart w:id="17" w:name="_Ref214535860"/>
      <w:ins w:id="18" w:author="Tomas Uricek" w:date="2025-12-18T10:13:00Z" w16du:dateUtc="2025-12-18T09:13:00Z">
        <w:r>
          <w:lastRenderedPageBreak/>
          <w:t>Pokiaľ táto Zmluva nadobudne účinnosť do 31.03.2026, Dodávateľ je povinný poskytovať Služby od 01.04.202</w:t>
        </w:r>
      </w:ins>
      <w:ins w:id="19" w:author="Tomas Uricek" w:date="2025-12-18T10:14:00Z" w16du:dateUtc="2025-12-18T09:14:00Z">
        <w:r>
          <w:t>6</w:t>
        </w:r>
      </w:ins>
      <w:ins w:id="20" w:author="Tomas Uricek" w:date="2025-12-18T10:13:00Z" w16du:dateUtc="2025-12-18T09:13:00Z">
        <w:r>
          <w:t xml:space="preserve">. Pokiaľ táto Zmluva nadobudne účinnosť po 31.03.2026, Dodávateľ je povinný poskytovať Služby od prvého dňa </w:t>
        </w:r>
      </w:ins>
      <w:ins w:id="21" w:author="Tomas Uricek" w:date="2025-12-18T14:50:00Z" w16du:dateUtc="2025-12-18T13:50:00Z">
        <w:r w:rsidR="007E1F61">
          <w:t xml:space="preserve">kalendárneho mesiaca </w:t>
        </w:r>
      </w:ins>
      <w:ins w:id="22" w:author="Tomas Uricek" w:date="2025-12-18T10:13:00Z" w16du:dateUtc="2025-12-18T09:13:00Z">
        <w:r>
          <w:t xml:space="preserve">nasledujúceho po </w:t>
        </w:r>
      </w:ins>
      <w:ins w:id="23" w:author="Tomas Uricek" w:date="2025-12-18T14:50:00Z" w16du:dateUtc="2025-12-18T13:50:00Z">
        <w:r w:rsidR="007E1F61">
          <w:t>mesiaci</w:t>
        </w:r>
      </w:ins>
      <w:ins w:id="24" w:author="Tomas Uricek" w:date="2025-12-18T10:13:00Z" w16du:dateUtc="2025-12-18T09:13:00Z">
        <w:r>
          <w:t>, v ktorom táto Zmluva nadobudla účinnosť.</w:t>
        </w:r>
        <w:bookmarkEnd w:id="17"/>
      </w:ins>
    </w:p>
    <w:p w14:paraId="7329396B" w14:textId="3EA77AC7" w:rsidR="00133A8D" w:rsidRPr="00133A8D" w:rsidDel="00133A8D" w:rsidRDefault="00133A8D">
      <w:pPr>
        <w:pStyle w:val="wText1"/>
        <w:rPr>
          <w:del w:id="25" w:author="Tomas Uricek" w:date="2025-12-18T10:16:00Z" w16du:dateUtc="2025-12-18T09:16:00Z"/>
        </w:rPr>
        <w:pPrChange w:id="26" w:author="Tomas Uricek" w:date="2025-12-18T10:13:00Z" w16du:dateUtc="2025-12-18T09:13:00Z">
          <w:pPr>
            <w:pStyle w:val="Heading2"/>
            <w:spacing w:line="276" w:lineRule="auto"/>
          </w:pPr>
        </w:pPrChange>
      </w:pPr>
    </w:p>
    <w:p w14:paraId="7AC2FDFB" w14:textId="3A1DFAC3" w:rsidR="00AD6B58" w:rsidDel="00133A8D" w:rsidRDefault="00AD6B58" w:rsidP="00AD6B58">
      <w:pPr>
        <w:pStyle w:val="wText1"/>
        <w:rPr>
          <w:del w:id="27" w:author="Tomas Uricek" w:date="2025-12-18T10:16:00Z" w16du:dateUtc="2025-12-18T09:16:00Z"/>
        </w:rPr>
      </w:pPr>
    </w:p>
    <w:p w14:paraId="4D6A636F" w14:textId="2B29D5D8" w:rsidR="00AD6B58" w:rsidDel="00133A8D" w:rsidRDefault="00AD6B58" w:rsidP="00AD6B58">
      <w:pPr>
        <w:pStyle w:val="wText1"/>
        <w:rPr>
          <w:del w:id="28" w:author="Tomas Uricek" w:date="2025-12-18T10:16:00Z" w16du:dateUtc="2025-12-18T09:16:00Z"/>
        </w:rPr>
      </w:pPr>
    </w:p>
    <w:p w14:paraId="3637D365" w14:textId="7EFD927C" w:rsidR="00AD6B58" w:rsidRPr="00AD6B58" w:rsidDel="00133A8D" w:rsidRDefault="00AD6B58" w:rsidP="00AD6B58">
      <w:pPr>
        <w:pStyle w:val="wText1"/>
        <w:rPr>
          <w:del w:id="29" w:author="Tomas Uricek" w:date="2025-12-18T10:16:00Z" w16du:dateUtc="2025-12-18T09:16:00Z"/>
        </w:rPr>
      </w:pPr>
    </w:p>
    <w:p w14:paraId="3CFF6146" w14:textId="77777777" w:rsidR="00024DB4" w:rsidRPr="003A6B8F" w:rsidRDefault="00024DB4" w:rsidP="00024DB4">
      <w:pPr>
        <w:pStyle w:val="Heading1"/>
        <w:keepNext w:val="0"/>
        <w:keepLines w:val="0"/>
        <w:spacing w:after="360" w:line="276" w:lineRule="auto"/>
      </w:pPr>
      <w:bookmarkStart w:id="30" w:name="_Ref211855810"/>
      <w:bookmarkStart w:id="31" w:name="_Ref153960705"/>
      <w:r w:rsidRPr="003A6B8F">
        <w:t>Opcia</w:t>
      </w:r>
      <w:bookmarkEnd w:id="30"/>
    </w:p>
    <w:p w14:paraId="2C4385A9" w14:textId="3E403414" w:rsidR="00024DB4" w:rsidRPr="003A6B8F" w:rsidRDefault="00234EFB" w:rsidP="00024DB4">
      <w:pPr>
        <w:pStyle w:val="Heading2"/>
        <w:spacing w:line="276" w:lineRule="auto"/>
      </w:pPr>
      <w:r>
        <w:t xml:space="preserve">Podľa podmienok Rámcovej dohody je Mesto Košice jednostranne oprávnené </w:t>
      </w:r>
      <w:r w:rsidR="00024DB4">
        <w:t>uplatniť</w:t>
      </w:r>
      <w:r w:rsidR="00024DB4" w:rsidRPr="003A6B8F">
        <w:t xml:space="preserve"> opciu na predĺženie Zmluvy</w:t>
      </w:r>
      <w:ins w:id="32" w:author="Tomas Uricek" w:date="2025-12-18T10:31:00Z" w16du:dateUtc="2025-12-18T09:31:00Z">
        <w:r w:rsidR="00504043">
          <w:t xml:space="preserve"> a poskytovanie Služieb</w:t>
        </w:r>
      </w:ins>
      <w:r w:rsidR="00024DB4" w:rsidRPr="003A6B8F">
        <w:t xml:space="preserve"> za nasledovných podmienok:</w:t>
      </w:r>
    </w:p>
    <w:p w14:paraId="71E48608" w14:textId="66045D22" w:rsidR="00773A40" w:rsidRDefault="00773A40" w:rsidP="00A65B0A">
      <w:pPr>
        <w:pStyle w:val="Heading4"/>
      </w:pPr>
      <w:r>
        <w:t xml:space="preserve">Zmluvu o združenej dodávke elektriny </w:t>
      </w:r>
      <w:ins w:id="33" w:author="Tomas Uricek" w:date="2025-12-18T10:31:00Z" w16du:dateUtc="2025-12-18T09:31:00Z">
        <w:r w:rsidR="00504043">
          <w:t xml:space="preserve">a dobu poskytovania Služieb </w:t>
        </w:r>
      </w:ins>
      <w:r>
        <w:t xml:space="preserve">je možné predĺžiť </w:t>
      </w:r>
      <w:r w:rsidR="002574BB">
        <w:t>jednorazovo</w:t>
      </w:r>
      <w:r w:rsidR="00AD6B58">
        <w:t xml:space="preserve"> </w:t>
      </w:r>
      <w:r>
        <w:t>o</w:t>
      </w:r>
      <w:r w:rsidR="00AD6B58">
        <w:t xml:space="preserve"> dvanásť </w:t>
      </w:r>
      <w:r w:rsidR="002574BB">
        <w:t>(12) mesiacov, alebo o</w:t>
      </w:r>
      <w:r>
        <w:t xml:space="preserve"> šesť (6) mesiacov, najviac dva krát po sebe, a to na základe jednostranného oznámenia </w:t>
      </w:r>
      <w:r w:rsidR="00234EFB">
        <w:t>Mesta Košice</w:t>
      </w:r>
      <w:r>
        <w:t xml:space="preserve"> o uplatnení tohto práva (ďalej aj ako „</w:t>
      </w:r>
      <w:r w:rsidRPr="00A65B0A">
        <w:rPr>
          <w:b/>
          <w:bCs/>
        </w:rPr>
        <w:t>Opcia</w:t>
      </w:r>
      <w:r>
        <w:t>“);</w:t>
      </w:r>
    </w:p>
    <w:p w14:paraId="66F6E5E7" w14:textId="6863FAFA" w:rsidR="00773A40" w:rsidRDefault="00773A40" w:rsidP="00A65B0A">
      <w:pPr>
        <w:pStyle w:val="Heading4"/>
      </w:pPr>
      <w:r>
        <w:t>Oznámenie o uplatnení Opcie musí mať písomnú formu a musí byť doručené Dodávateľovi najneskôr jeden (1) kalendárny mesiac pred uplynutím platnosti Zmluvy o združenej dodávke elektriny;</w:t>
      </w:r>
    </w:p>
    <w:p w14:paraId="45C2702C" w14:textId="27CD9683" w:rsidR="00773A40" w:rsidRPr="003A6B8F" w:rsidRDefault="00773A40" w:rsidP="00A65B0A">
      <w:pPr>
        <w:pStyle w:val="Heading4"/>
      </w:pPr>
      <w:r>
        <w:t xml:space="preserve">Po uplatnení Opcie sa Zmluva o združenej dodávke elektriny </w:t>
      </w:r>
      <w:ins w:id="34" w:author="Tomas Uricek" w:date="2025-12-18T10:31:00Z" w16du:dateUtc="2025-12-18T09:31:00Z">
        <w:r w:rsidR="00504043">
          <w:t xml:space="preserve">a doba poskytovania Služieb </w:t>
        </w:r>
      </w:ins>
      <w:r>
        <w:t>predlžuje</w:t>
      </w:r>
      <w:r w:rsidR="0019445F">
        <w:t xml:space="preserve"> jednorazovo o dvanásť (12) mesiacov, alebo</w:t>
      </w:r>
      <w:r>
        <w:t xml:space="preserve"> o šesť (6) mesiacov od pôvodnej platnosti Zmluvy.</w:t>
      </w:r>
      <w:r w:rsidRPr="00773A40" w:rsidDel="00773A40">
        <w:t xml:space="preserve"> </w:t>
      </w:r>
    </w:p>
    <w:p w14:paraId="3A679E67" w14:textId="346AC325" w:rsidR="00DF3A6E" w:rsidRPr="0091744E" w:rsidRDefault="00DF3A6E" w:rsidP="00024DB4">
      <w:pPr>
        <w:pStyle w:val="Heading1"/>
        <w:keepNext w:val="0"/>
        <w:keepLines w:val="0"/>
        <w:spacing w:after="360" w:line="276" w:lineRule="auto"/>
      </w:pPr>
      <w:r w:rsidRPr="0091744E">
        <w:t>Miesto plnenia</w:t>
      </w:r>
    </w:p>
    <w:p w14:paraId="20DF3B3B" w14:textId="4091DE9C" w:rsidR="00DF3A6E" w:rsidRPr="0091744E" w:rsidRDefault="00DF3A6E" w:rsidP="00024DB4">
      <w:pPr>
        <w:pStyle w:val="Heading2"/>
        <w:spacing w:line="276" w:lineRule="auto"/>
      </w:pPr>
      <w:r w:rsidRPr="0091744E">
        <w:t xml:space="preserve">Miestom plnenia dodávky elektriny vrátane ostatných služieb podľa tejto Zmluvy sú Odberné miesta ako sú uvedené v Prílohe č. </w:t>
      </w:r>
      <w:r w:rsidR="009B41EE" w:rsidRPr="0091744E">
        <w:t>1</w:t>
      </w:r>
      <w:r w:rsidRPr="0091744E">
        <w:t xml:space="preserve"> tejto Zmluvy.</w:t>
      </w:r>
    </w:p>
    <w:p w14:paraId="0B9DA2EA" w14:textId="5CADAA13" w:rsidR="00F102EC" w:rsidRPr="0091744E" w:rsidRDefault="00F102EC" w:rsidP="00024DB4">
      <w:pPr>
        <w:pStyle w:val="Heading2"/>
        <w:spacing w:line="276" w:lineRule="auto"/>
      </w:pPr>
      <w:r w:rsidRPr="0091744E">
        <w:t xml:space="preserve">Zmluvné strany sa dohodli, že sú povinné si oznámiť každú zmenu (vzniku, pričlenenia, zániku) Odberného miesta uvedeného v Prílohe č. </w:t>
      </w:r>
      <w:r w:rsidR="009B41EE" w:rsidRPr="0091744E">
        <w:t>1</w:t>
      </w:r>
      <w:r w:rsidRPr="0091744E">
        <w:t xml:space="preserve"> tejto Zmluvy bezodkladne, písomne, elektronickou formou na kontaktné adresy uvedené v bode </w:t>
      </w:r>
      <w:r w:rsidR="00BC477E" w:rsidRPr="0091744E">
        <w:rPr>
          <w:highlight w:val="yellow"/>
        </w:rPr>
        <w:fldChar w:fldCharType="begin"/>
      </w:r>
      <w:r w:rsidR="00BC477E" w:rsidRPr="0091744E">
        <w:instrText xml:space="preserve"> REF _Ref154141926 \r \h </w:instrText>
      </w:r>
      <w:r w:rsidR="00024DB4">
        <w:rPr>
          <w:highlight w:val="yellow"/>
        </w:rPr>
        <w:instrText xml:space="preserve"> \* MERGEFORMAT </w:instrText>
      </w:r>
      <w:r w:rsidR="00BC477E" w:rsidRPr="0091744E">
        <w:rPr>
          <w:highlight w:val="yellow"/>
        </w:rPr>
      </w:r>
      <w:r w:rsidR="00BC477E" w:rsidRPr="0091744E">
        <w:rPr>
          <w:highlight w:val="yellow"/>
        </w:rPr>
        <w:fldChar w:fldCharType="separate"/>
      </w:r>
      <w:r w:rsidR="00161B61">
        <w:t>16</w:t>
      </w:r>
      <w:r w:rsidR="00BC477E" w:rsidRPr="0091744E">
        <w:rPr>
          <w:highlight w:val="yellow"/>
        </w:rPr>
        <w:fldChar w:fldCharType="end"/>
      </w:r>
      <w:r w:rsidRPr="0091744E">
        <w:t xml:space="preserve"> tejto Zmluvy . </w:t>
      </w:r>
    </w:p>
    <w:p w14:paraId="0E0D854D" w14:textId="4FD85CA9" w:rsidR="00542F3E" w:rsidRDefault="0070485F" w:rsidP="00024DB4">
      <w:pPr>
        <w:pStyle w:val="Heading1"/>
        <w:keepNext w:val="0"/>
        <w:keepLines w:val="0"/>
        <w:spacing w:after="360" w:line="276" w:lineRule="auto"/>
      </w:pPr>
      <w:bookmarkStart w:id="35" w:name="_Ref213243075"/>
      <w:r w:rsidRPr="0091744E">
        <w:t>Cena</w:t>
      </w:r>
      <w:bookmarkEnd w:id="31"/>
      <w:bookmarkEnd w:id="35"/>
    </w:p>
    <w:p w14:paraId="110557C7" w14:textId="77777777" w:rsidR="00EA59D6" w:rsidRPr="003A6B8F" w:rsidRDefault="00EA59D6" w:rsidP="00EA59D6">
      <w:pPr>
        <w:pStyle w:val="Heading2"/>
        <w:spacing w:line="276" w:lineRule="auto"/>
      </w:pPr>
      <w:r w:rsidRPr="003A6B8F">
        <w:t>Cena za dodávku elektriny do jednotlivých Odberných miest počas príslušného fakturačného obdobia sa stanoví jedným z nasledovných spôsobov:</w:t>
      </w:r>
      <w:r>
        <w:t xml:space="preserve"> </w:t>
      </w:r>
    </w:p>
    <w:p w14:paraId="15052352" w14:textId="77777777" w:rsidR="00EA59D6" w:rsidRPr="00CD7A12" w:rsidRDefault="00EA59D6" w:rsidP="00EA59D6">
      <w:pPr>
        <w:pStyle w:val="Heading4"/>
        <w:tabs>
          <w:tab w:val="clear" w:pos="1430"/>
        </w:tabs>
        <w:spacing w:line="276" w:lineRule="auto"/>
        <w:ind w:left="1418" w:hanging="698"/>
        <w:rPr>
          <w:sz w:val="28"/>
          <w:szCs w:val="28"/>
        </w:rPr>
      </w:pPr>
      <w:r w:rsidRPr="003A6B8F">
        <w:t xml:space="preserve">V prípade Odberných miest </w:t>
      </w:r>
      <w:r>
        <w:t xml:space="preserve">s nepriebehovým meraním </w:t>
      </w:r>
      <w:r w:rsidRPr="003A6B8F">
        <w:t>pri ktorých je v Prílohe č. 1 uvedené, že sa cena určí metódou „FIX“, sa výsledná cena za odber elektriny určí ako súčet:</w:t>
      </w:r>
      <w:r>
        <w:t xml:space="preserve"> </w:t>
      </w:r>
    </w:p>
    <w:p w14:paraId="0128B2D8" w14:textId="77777777" w:rsidR="00EA59D6" w:rsidRPr="003A6B8F" w:rsidRDefault="00EA59D6" w:rsidP="00EA59D6">
      <w:pPr>
        <w:pStyle w:val="Heading5"/>
        <w:tabs>
          <w:tab w:val="clear" w:pos="2160"/>
        </w:tabs>
        <w:spacing w:line="276" w:lineRule="auto"/>
        <w:ind w:left="1985" w:hanging="567"/>
      </w:pPr>
      <w:r w:rsidRPr="003A6B8F">
        <w:lastRenderedPageBreak/>
        <w:t>ceny silovej elektriny ako komodity za 1 MWh elektriny podľa Prílohy č. 2 vynásobený počtom MWh odobratého množstva energie v</w:t>
      </w:r>
      <w:r>
        <w:t> </w:t>
      </w:r>
      <w:r w:rsidRPr="003A6B8F">
        <w:t>elektrine</w:t>
      </w:r>
      <w:r w:rsidRPr="00FA2E5D">
        <w:t xml:space="preserve"> </w:t>
      </w:r>
      <w:r>
        <w:t xml:space="preserve">za sledované obdobie; </w:t>
      </w:r>
      <w:r w:rsidRPr="003A6B8F">
        <w:t>a</w:t>
      </w:r>
    </w:p>
    <w:p w14:paraId="1161C8D6" w14:textId="74155CD8" w:rsidR="00EA59D6" w:rsidRPr="003A6B8F" w:rsidRDefault="00EA59D6" w:rsidP="00EA59D6">
      <w:pPr>
        <w:pStyle w:val="Heading5"/>
        <w:tabs>
          <w:tab w:val="clear" w:pos="2160"/>
        </w:tabs>
        <w:spacing w:line="276" w:lineRule="auto"/>
        <w:ind w:left="1985" w:hanging="567"/>
      </w:pPr>
      <w:r w:rsidRPr="003A6B8F">
        <w:t>ceny ostatných zložiek, ktoré nie sú súčasťou ceny silovej elektriny určen</w:t>
      </w:r>
      <w:r>
        <w:t>ých</w:t>
      </w:r>
      <w:r w:rsidRPr="003A6B8F">
        <w:t xml:space="preserve"> postupom podľa bodu </w:t>
      </w:r>
      <w:r w:rsidRPr="003A6B8F">
        <w:fldChar w:fldCharType="begin"/>
      </w:r>
      <w:r w:rsidRPr="003A6B8F">
        <w:instrText xml:space="preserve"> REF _Ref157607630 \r \h </w:instrText>
      </w:r>
      <w:r>
        <w:instrText xml:space="preserve"> \* MERGEFORMAT </w:instrText>
      </w:r>
      <w:r w:rsidRPr="003A6B8F">
        <w:fldChar w:fldCharType="separate"/>
      </w:r>
      <w:r w:rsidR="00161B61">
        <w:t>8.2</w:t>
      </w:r>
      <w:r w:rsidRPr="003A6B8F">
        <w:fldChar w:fldCharType="end"/>
      </w:r>
      <w:r w:rsidRPr="003A6B8F">
        <w:t xml:space="preserve"> tejto Zmluvy;</w:t>
      </w:r>
    </w:p>
    <w:p w14:paraId="6F626E57" w14:textId="77777777" w:rsidR="00EA59D6" w:rsidRDefault="00EA59D6" w:rsidP="00EA59D6">
      <w:pPr>
        <w:pStyle w:val="Heading4"/>
        <w:tabs>
          <w:tab w:val="clear" w:pos="1430"/>
        </w:tabs>
        <w:spacing w:line="276" w:lineRule="auto"/>
        <w:ind w:left="1418" w:hanging="698"/>
      </w:pPr>
      <w:r w:rsidRPr="003A6B8F">
        <w:t>V prípade Odberných miest</w:t>
      </w:r>
      <w:r>
        <w:t xml:space="preserve"> s priebehovým meraním</w:t>
      </w:r>
      <w:r w:rsidRPr="003A6B8F">
        <w:t xml:space="preserve"> pri ktorých je v Prílohe č. 1 uvedené, že sa cena určí metódou „FIX/SPOT“, sa výsledná cena za odber elektriny určí ako súčet:</w:t>
      </w:r>
    </w:p>
    <w:p w14:paraId="2E2FF894" w14:textId="77777777" w:rsidR="00EA59D6" w:rsidRPr="003A6B8F" w:rsidRDefault="00EA59D6" w:rsidP="00EA59D6">
      <w:pPr>
        <w:pStyle w:val="Heading5"/>
        <w:tabs>
          <w:tab w:val="clear" w:pos="2160"/>
        </w:tabs>
        <w:spacing w:line="276" w:lineRule="auto"/>
        <w:ind w:left="1985" w:hanging="567"/>
      </w:pPr>
      <w:r w:rsidRPr="003A6B8F">
        <w:t>ceny silovej elektriny ako komodity za 1 MWh elektriny podľa Prílohy č. 2 vynásobenej koeficientom 0,7, vynásobe</w:t>
      </w:r>
      <w:r>
        <w:t>nej</w:t>
      </w:r>
      <w:r w:rsidRPr="003A6B8F">
        <w:t xml:space="preserve"> počtom MWh odobratého množstva energie v</w:t>
      </w:r>
      <w:r>
        <w:t> </w:t>
      </w:r>
      <w:r w:rsidRPr="003A6B8F">
        <w:t>elektrine</w:t>
      </w:r>
      <w:r>
        <w:t xml:space="preserve"> za sledované obdobie</w:t>
      </w:r>
      <w:r w:rsidRPr="003A6B8F">
        <w:t>;</w:t>
      </w:r>
    </w:p>
    <w:p w14:paraId="01601678" w14:textId="77777777" w:rsidR="00EA59D6" w:rsidRDefault="00EA59D6" w:rsidP="00EA59D6">
      <w:pPr>
        <w:pStyle w:val="Heading5"/>
        <w:tabs>
          <w:tab w:val="clear" w:pos="2160"/>
        </w:tabs>
        <w:spacing w:line="276" w:lineRule="auto"/>
        <w:ind w:left="1985" w:hanging="567"/>
      </w:pPr>
      <w:bookmarkStart w:id="36" w:name="_Ref214378863"/>
      <w:r>
        <w:t xml:space="preserve">priemernej mesačnej ceny elektriny </w:t>
      </w:r>
      <w:r w:rsidRPr="009E492B">
        <w:t xml:space="preserve">na trhu OKTE, a.s. (Day-Ahead Market, produkt BASE) za príslušné fakturačné obdobie </w:t>
      </w:r>
      <w:r>
        <w:t xml:space="preserve">v €/MWh, vypočítanej ako priemer všetkých denných priemerov cien za príslušné fakturačné obdobie, </w:t>
      </w:r>
      <w:r w:rsidRPr="003A6B8F">
        <w:t>vynásobenej koeficientom 0,3, vynásoben</w:t>
      </w:r>
      <w:r>
        <w:t>ej</w:t>
      </w:r>
      <w:r w:rsidRPr="003A6B8F">
        <w:t xml:space="preserve"> počtom MWh odobratého množstva energie v elektrine</w:t>
      </w:r>
      <w:r w:rsidRPr="0005526C">
        <w:t xml:space="preserve"> </w:t>
      </w:r>
      <w:r>
        <w:t>za sledované obdobie</w:t>
      </w:r>
      <w:r w:rsidRPr="003A6B8F">
        <w:t>;</w:t>
      </w:r>
      <w:bookmarkEnd w:id="36"/>
      <w:r w:rsidRPr="003A6B8F">
        <w:t xml:space="preserve"> </w:t>
      </w:r>
    </w:p>
    <w:p w14:paraId="5E4A9EC2" w14:textId="77777777" w:rsidR="00EA59D6" w:rsidRPr="003A6B8F" w:rsidRDefault="00EA59D6" w:rsidP="00EA59D6">
      <w:pPr>
        <w:pStyle w:val="Heading5"/>
        <w:tabs>
          <w:tab w:val="clear" w:pos="2160"/>
        </w:tabs>
        <w:spacing w:line="276" w:lineRule="auto"/>
        <w:ind w:left="1985" w:hanging="567"/>
      </w:pPr>
      <w:r>
        <w:t>hodnoty Koeficientu K</w:t>
      </w:r>
      <w:r w:rsidRPr="00971C85">
        <w:t xml:space="preserve"> </w:t>
      </w:r>
      <w:r w:rsidRPr="003A6B8F">
        <w:t>vynásoben</w:t>
      </w:r>
      <w:r>
        <w:t>ého</w:t>
      </w:r>
      <w:r w:rsidRPr="003A6B8F">
        <w:t xml:space="preserve"> počtom MWh odobratého množstva energie v</w:t>
      </w:r>
      <w:r>
        <w:t> </w:t>
      </w:r>
      <w:r w:rsidRPr="003A6B8F">
        <w:t>elektrine</w:t>
      </w:r>
      <w:r w:rsidRPr="0005526C">
        <w:t xml:space="preserve"> </w:t>
      </w:r>
      <w:r>
        <w:t xml:space="preserve">za sledované obdobie; </w:t>
      </w:r>
      <w:r w:rsidRPr="003A6B8F">
        <w:t>a</w:t>
      </w:r>
    </w:p>
    <w:p w14:paraId="6FB955E9" w14:textId="402529D3" w:rsidR="00EA59D6" w:rsidRPr="003A6B8F" w:rsidRDefault="00EA59D6" w:rsidP="00EA59D6">
      <w:pPr>
        <w:pStyle w:val="Heading5"/>
        <w:tabs>
          <w:tab w:val="clear" w:pos="2160"/>
        </w:tabs>
        <w:spacing w:line="276" w:lineRule="auto"/>
        <w:ind w:left="1985" w:hanging="567"/>
      </w:pPr>
      <w:r w:rsidRPr="003A6B8F">
        <w:t>ceny ostatných zložiek, ktoré nie sú súčasťou ceny silovej elektriny určen</w:t>
      </w:r>
      <w:r>
        <w:t>ých</w:t>
      </w:r>
      <w:r w:rsidRPr="003A6B8F">
        <w:t xml:space="preserve"> postupom podľa bodu </w:t>
      </w:r>
      <w:r w:rsidRPr="003A6B8F">
        <w:fldChar w:fldCharType="begin"/>
      </w:r>
      <w:r w:rsidRPr="003A6B8F">
        <w:instrText xml:space="preserve"> REF _Ref157607630 \r \h </w:instrText>
      </w:r>
      <w:r>
        <w:instrText xml:space="preserve"> \* MERGEFORMAT </w:instrText>
      </w:r>
      <w:r w:rsidRPr="003A6B8F">
        <w:fldChar w:fldCharType="separate"/>
      </w:r>
      <w:r w:rsidR="00161B61">
        <w:t>8.2</w:t>
      </w:r>
      <w:r w:rsidRPr="003A6B8F">
        <w:fldChar w:fldCharType="end"/>
      </w:r>
      <w:r w:rsidRPr="003A6B8F">
        <w:t xml:space="preserve"> tejto Zmluvy;</w:t>
      </w:r>
    </w:p>
    <w:p w14:paraId="3421C45B" w14:textId="77777777" w:rsidR="00EA59D6" w:rsidRDefault="00EA59D6" w:rsidP="00EA59D6">
      <w:pPr>
        <w:pStyle w:val="Heading4"/>
        <w:tabs>
          <w:tab w:val="clear" w:pos="1430"/>
        </w:tabs>
        <w:spacing w:line="276" w:lineRule="auto"/>
        <w:ind w:left="1418" w:hanging="698"/>
      </w:pPr>
      <w:r w:rsidRPr="003A6B8F">
        <w:t>V prípade Odberných miest v postavení zraniteľného odberateľa elektriny podľa § 2 písm. k) bod 5 Zákona o regulácii v sieťových odvetviach, pri ktorých je v Prílohe č. 1 uvedené, že sa cena určí metódou „ÚRSO“, sa výsledná cena za odber elektriny určí ako súčet</w:t>
      </w:r>
      <w:r>
        <w:t xml:space="preserve"> </w:t>
      </w:r>
      <w:r w:rsidRPr="003A6B8F">
        <w:t xml:space="preserve">ceny silovej elektriny ako komodity za 1 MWh elektriny určenej podľa </w:t>
      </w:r>
      <w:r>
        <w:t>príslušného rozhodnutia ÚRSO</w:t>
      </w:r>
      <w:r w:rsidRPr="003A6B8F">
        <w:t>, vynásoben</w:t>
      </w:r>
      <w:r>
        <w:t>ej</w:t>
      </w:r>
      <w:r w:rsidRPr="003A6B8F">
        <w:t xml:space="preserve"> počtom MWh odobratého množstva energie v elektrine</w:t>
      </w:r>
      <w:r w:rsidRPr="0005526C">
        <w:t xml:space="preserve"> </w:t>
      </w:r>
      <w:r>
        <w:t>za sledované obdobie.</w:t>
      </w:r>
    </w:p>
    <w:p w14:paraId="0E76A284" w14:textId="77777777" w:rsidR="00EA59D6" w:rsidRDefault="00EA59D6" w:rsidP="00EA59D6">
      <w:pPr>
        <w:pStyle w:val="Heading4"/>
        <w:numPr>
          <w:ilvl w:val="0"/>
          <w:numId w:val="0"/>
        </w:numPr>
        <w:spacing w:line="276" w:lineRule="auto"/>
        <w:ind w:left="720"/>
      </w:pPr>
      <w:r w:rsidRPr="003A6B8F">
        <w:t>Spôsob stanovenia ceny pre jednotlivé Odberné miesta je uvedený v Prílohe č. 1 tejto Zmluvy:</w:t>
      </w:r>
    </w:p>
    <w:p w14:paraId="7845520E" w14:textId="77777777" w:rsidR="00EA59D6" w:rsidRPr="003A6B8F" w:rsidRDefault="00EA59D6" w:rsidP="00EA59D6">
      <w:pPr>
        <w:pStyle w:val="Heading2"/>
        <w:spacing w:line="276" w:lineRule="auto"/>
      </w:pPr>
      <w:bookmarkStart w:id="37" w:name="_Ref157607630"/>
      <w:bookmarkStart w:id="38" w:name="_Ref157517380"/>
      <w:r w:rsidRPr="003A6B8F">
        <w:t>Ostatné zložky ceny, ktoré nie sú súčasťou ceny elektriny ako komodity tvoria nasledovné položky:</w:t>
      </w:r>
      <w:bookmarkEnd w:id="37"/>
    </w:p>
    <w:p w14:paraId="1669D475" w14:textId="77777777" w:rsidR="00EA59D6" w:rsidRPr="003A6B8F" w:rsidRDefault="00EA59D6" w:rsidP="00EA59D6">
      <w:pPr>
        <w:pStyle w:val="Heading4"/>
        <w:spacing w:line="276" w:lineRule="auto"/>
      </w:pPr>
      <w:bookmarkStart w:id="39" w:name="_Hlk157695938"/>
      <w:r w:rsidRPr="003A6B8F">
        <w:t xml:space="preserve">Tarifa za prístup do distribučnej sústavy </w:t>
      </w:r>
      <w:r>
        <w:t>určená podľa príslušného rozhodnutia ÚRSO pre Prevádzkovateľa distribučnej siete</w:t>
      </w:r>
      <w:r w:rsidRPr="003A6B8F">
        <w:t>;</w:t>
      </w:r>
    </w:p>
    <w:p w14:paraId="7508393C" w14:textId="1F3D7713" w:rsidR="00EA59D6" w:rsidRPr="003A6B8F" w:rsidRDefault="00EA59D6" w:rsidP="00EA59D6">
      <w:pPr>
        <w:pStyle w:val="Heading4"/>
        <w:spacing w:line="276" w:lineRule="auto"/>
      </w:pPr>
      <w:r w:rsidRPr="003A6B8F">
        <w:t xml:space="preserve">Tarifa za prístup do distribučnej sústavy </w:t>
      </w:r>
      <w:r w:rsidR="008A2D0F">
        <w:t>určená podľa príslušného rozhodnutia ÚRSO pre Prevádzkovateľa distribučnej siete</w:t>
      </w:r>
      <w:r w:rsidR="00037DA3">
        <w:t>.</w:t>
      </w:r>
      <w:r w:rsidR="008A2D0F" w:rsidRPr="003A6B8F">
        <w:t xml:space="preserve"> </w:t>
      </w:r>
    </w:p>
    <w:p w14:paraId="57889D7E" w14:textId="6E4E53B4" w:rsidR="00EA59D6" w:rsidRPr="003A6B8F" w:rsidRDefault="00EA59D6" w:rsidP="00EA59D6">
      <w:pPr>
        <w:pStyle w:val="Heading4"/>
        <w:spacing w:line="276" w:lineRule="auto"/>
      </w:pPr>
      <w:r w:rsidRPr="003A6B8F">
        <w:t xml:space="preserve">Tarifa za distribúciu elektriny vrátane prenosu elektriny </w:t>
      </w:r>
      <w:r>
        <w:t>určená podľa príslušného rozhodnutia ÚRSO pre Prevádzkovateľa distribučnej siete</w:t>
      </w:r>
      <w:r w:rsidRPr="003A6B8F">
        <w:t>;</w:t>
      </w:r>
    </w:p>
    <w:p w14:paraId="2F0EDDCA" w14:textId="77777777" w:rsidR="00EA59D6" w:rsidRPr="003A6B8F" w:rsidRDefault="00EA59D6" w:rsidP="00EA59D6">
      <w:pPr>
        <w:pStyle w:val="Heading4"/>
        <w:spacing w:line="276" w:lineRule="auto"/>
      </w:pPr>
      <w:r w:rsidRPr="003A6B8F">
        <w:t xml:space="preserve">Tarifa za distribučné straty </w:t>
      </w:r>
      <w:r>
        <w:t>určená podľa príslušného rozhodnutia ÚRSO pre Prevádzkovateľa distribučnej siete</w:t>
      </w:r>
      <w:r w:rsidRPr="003A6B8F">
        <w:t>;</w:t>
      </w:r>
    </w:p>
    <w:bookmarkEnd w:id="38"/>
    <w:p w14:paraId="685F6140" w14:textId="77777777" w:rsidR="00EA59D6" w:rsidRPr="003A6B8F" w:rsidRDefault="00EA59D6" w:rsidP="00EA59D6">
      <w:pPr>
        <w:pStyle w:val="Heading4"/>
        <w:spacing w:line="276" w:lineRule="auto"/>
      </w:pPr>
      <w:r w:rsidRPr="003A6B8F">
        <w:t>Tarifa za systémové služby</w:t>
      </w:r>
      <w:r w:rsidRPr="00B27CE6">
        <w:t xml:space="preserve"> </w:t>
      </w:r>
      <w:r>
        <w:t>určená podľa príslušného rozhodnutia ÚRSO pre Prevádzkovateľa distribučnej siete</w:t>
      </w:r>
    </w:p>
    <w:p w14:paraId="2E22D068" w14:textId="77777777" w:rsidR="00EA59D6" w:rsidRPr="003A6B8F" w:rsidRDefault="00EA59D6" w:rsidP="00EA59D6">
      <w:pPr>
        <w:pStyle w:val="Heading4"/>
        <w:spacing w:line="276" w:lineRule="auto"/>
      </w:pPr>
      <w:r w:rsidRPr="003A6B8F">
        <w:t xml:space="preserve">Tarifa za prevádzkovanie systému </w:t>
      </w:r>
      <w:r>
        <w:t>určená podľa príslušného rozhodnutia ÚRSO pre Prevádzkovateľa distribučnej siete;</w:t>
      </w:r>
      <w:r w:rsidRPr="003A6B8F" w:rsidDel="00B27CE6">
        <w:t xml:space="preserve"> </w:t>
      </w:r>
      <w:r w:rsidRPr="003A6B8F">
        <w:t xml:space="preserve">Odvod do národného jadrového fondu vo výške </w:t>
      </w:r>
      <w:r>
        <w:t>podľa platných Právnych predpisov</w:t>
      </w:r>
      <w:r w:rsidRPr="003A6B8F">
        <w:t>.</w:t>
      </w:r>
    </w:p>
    <w:bookmarkEnd w:id="39"/>
    <w:p w14:paraId="08A1FECD" w14:textId="77777777" w:rsidR="00EA59D6" w:rsidRPr="003A6B8F" w:rsidRDefault="00EA59D6" w:rsidP="00EA59D6">
      <w:pPr>
        <w:pStyle w:val="Heading4"/>
        <w:spacing w:line="276" w:lineRule="auto"/>
      </w:pPr>
      <w:r w:rsidRPr="003A6B8F">
        <w:t xml:space="preserve">Spotrebná daň </w:t>
      </w:r>
    </w:p>
    <w:p w14:paraId="49B8A9DB" w14:textId="77777777" w:rsidR="00EA59D6" w:rsidRPr="003A6B8F" w:rsidRDefault="00EA59D6" w:rsidP="00EA59D6">
      <w:pPr>
        <w:pStyle w:val="Heading4"/>
        <w:numPr>
          <w:ilvl w:val="0"/>
          <w:numId w:val="0"/>
        </w:numPr>
        <w:spacing w:line="276" w:lineRule="auto"/>
        <w:ind w:left="1440"/>
      </w:pPr>
      <w:r w:rsidRPr="003A6B8F">
        <w:t>Pokiaľ sa na dodávku elektriny podľa tejto Zmluvy bude vzťahovať spotrebná daň</w:t>
      </w:r>
      <w:r w:rsidRPr="003A6B8F">
        <w:br/>
        <w:t>z elektriny, tak ju Dodávateľ vyúčtuje a Odberateľ zaplatí vo výške a termíne určenom Právnym predpisom. Má sa tým na mysli spotrebná daň z elektriny pripočítaná podľa zákona č. 609/2007 Z. z. o spotrebnej dani z elektriny, uhlia</w:t>
      </w:r>
      <w:r w:rsidRPr="003A6B8F">
        <w:br/>
        <w:t>a zemného plynu a o zmene a doplnení zákona č. 98/2004 Z. z. o spotrebnej dani</w:t>
      </w:r>
      <w:r w:rsidRPr="003A6B8F">
        <w:br/>
        <w:t>z minerálneho oleja v znení neskorších predpisov v sadzbách platných ku dňu uskutočnenia zdaniteľného plnenia;</w:t>
      </w:r>
    </w:p>
    <w:p w14:paraId="4C5916EA" w14:textId="77777777" w:rsidR="00EA59D6" w:rsidRPr="003A6B8F" w:rsidRDefault="00EA59D6" w:rsidP="00EA59D6">
      <w:pPr>
        <w:pStyle w:val="Heading4"/>
        <w:spacing w:line="276" w:lineRule="auto"/>
      </w:pPr>
      <w:r w:rsidRPr="003A6B8F">
        <w:t xml:space="preserve">Daň z pridanej hodnoty </w:t>
      </w:r>
    </w:p>
    <w:p w14:paraId="10D0FF7A" w14:textId="77777777" w:rsidR="00EA59D6" w:rsidRPr="003A6B8F" w:rsidRDefault="00EA59D6" w:rsidP="00EA59D6">
      <w:pPr>
        <w:pStyle w:val="Heading4"/>
        <w:numPr>
          <w:ilvl w:val="0"/>
          <w:numId w:val="0"/>
        </w:numPr>
        <w:spacing w:line="276" w:lineRule="auto"/>
        <w:ind w:left="1440"/>
      </w:pPr>
      <w:r w:rsidRPr="003A6B8F">
        <w:t>Daň z pridanej hodnoty Dodávateľ vyúčtuje a Odberateľ zaplatí v každej faktúre</w:t>
      </w:r>
      <w:r w:rsidRPr="003A6B8F">
        <w:br/>
        <w:t>aj v predpise záloh v súlade s Právnym predpisom platným ku dňu uskutočnenia príslušného zdaniteľného plnenia.</w:t>
      </w:r>
    </w:p>
    <w:p w14:paraId="3CE5B773" w14:textId="77777777" w:rsidR="00EA59D6" w:rsidRDefault="00EA59D6" w:rsidP="00EA59D6">
      <w:pPr>
        <w:pStyle w:val="Heading2"/>
        <w:spacing w:line="276" w:lineRule="auto"/>
      </w:pPr>
      <w:r w:rsidRPr="003A6B8F">
        <w:t>Dodávateľ má nárok na ceny za dodávku elektriny iba za dodávku elektriny, ktorej parametre sú v súlade s touto Zmluvou a Právnymi predpismi.</w:t>
      </w:r>
    </w:p>
    <w:p w14:paraId="7DABFDD3" w14:textId="77777777" w:rsidR="00161B61" w:rsidRPr="00161B61" w:rsidRDefault="00EA59D6" w:rsidP="00161B61">
      <w:pPr>
        <w:pStyle w:val="Heading2"/>
        <w:spacing w:line="276" w:lineRule="auto"/>
      </w:pPr>
      <w:r w:rsidRPr="0077415A">
        <w:t xml:space="preserve">Dodávateľ nie je oprávnený účtovať Odberateľovi </w:t>
      </w:r>
      <w:r>
        <w:t>žiadne</w:t>
      </w:r>
      <w:r w:rsidRPr="0077415A">
        <w:t xml:space="preserve"> ďalšie náklady alebo poplatky za združenú dodávku elektriny, okrem tých, ktoré sú uvedené v tejto Zmluve a Zmluve o združenej dodávke elektriny alebo vzniknú v dôsledku porušenia povinností zo strany Odberateľa a zároveň povinnosť ich uhradenia vyplýva z príslušných právnych predpisov.</w:t>
      </w:r>
      <w:bookmarkEnd w:id="10"/>
    </w:p>
    <w:p w14:paraId="30BE4974" w14:textId="767EE88A" w:rsidR="00823552" w:rsidRPr="0091744E" w:rsidRDefault="00823552" w:rsidP="00024DB4">
      <w:pPr>
        <w:pStyle w:val="Heading1"/>
        <w:keepNext w:val="0"/>
        <w:keepLines w:val="0"/>
        <w:spacing w:after="360" w:line="276" w:lineRule="auto"/>
        <w:rPr>
          <w:b w:val="0"/>
          <w:bCs w:val="0"/>
          <w:sz w:val="22"/>
          <w:szCs w:val="22"/>
        </w:rPr>
      </w:pPr>
      <w:r w:rsidRPr="0091744E">
        <w:t xml:space="preserve">Platobné podmienky a fakturácia </w:t>
      </w:r>
    </w:p>
    <w:p w14:paraId="2B270D77" w14:textId="77777777" w:rsidR="00EA59D6" w:rsidRPr="003A6B8F" w:rsidRDefault="00EA59D6" w:rsidP="00EA59D6">
      <w:pPr>
        <w:pStyle w:val="Heading2"/>
        <w:spacing w:line="276" w:lineRule="auto"/>
      </w:pPr>
      <w:r w:rsidRPr="003A6B8F">
        <w:t>Fakturačným obdobím Odberateľa je ročný odpočtový cyklus alebo mesačný odpočtový cyklus.</w:t>
      </w:r>
    </w:p>
    <w:p w14:paraId="143C4BC0" w14:textId="77777777" w:rsidR="00EA59D6" w:rsidRPr="003A6B8F" w:rsidRDefault="00EA59D6" w:rsidP="00EA59D6">
      <w:pPr>
        <w:pStyle w:val="Heading2"/>
        <w:spacing w:line="276" w:lineRule="auto"/>
      </w:pPr>
      <w:r w:rsidRPr="003A6B8F">
        <w:t>Pre Odberné miesta s ročným odpočtovým cyklom platia nasledovné podmienky:</w:t>
      </w:r>
    </w:p>
    <w:p w14:paraId="6832BD18" w14:textId="77777777" w:rsidR="00EA59D6" w:rsidRPr="003A6B8F" w:rsidRDefault="00EA59D6" w:rsidP="00EA59D6">
      <w:pPr>
        <w:pStyle w:val="Heading4"/>
        <w:spacing w:line="276" w:lineRule="auto"/>
      </w:pPr>
      <w:r w:rsidRPr="003A6B8F">
        <w:t>dodávka elektriny a distribučné služby v zmysle zákona č. 222/2004 Z. z. o dani</w:t>
      </w:r>
      <w:r w:rsidRPr="003A6B8F">
        <w:br/>
        <w:t>z pridanej hodnoty v znení neskorších predpisov sa považujú za opakované dodanie tovaru a služieb v mesačne sa opakujúcich lehotách;</w:t>
      </w:r>
    </w:p>
    <w:p w14:paraId="39A58255" w14:textId="5B4E1C9E" w:rsidR="00750F4D" w:rsidRPr="003A6B8F" w:rsidRDefault="00EA59D6" w:rsidP="00750F4D">
      <w:pPr>
        <w:pStyle w:val="Heading4"/>
        <w:spacing w:line="276" w:lineRule="auto"/>
        <w:rPr>
          <w:ins w:id="40" w:author="Tomas Uricek" w:date="2025-12-17T11:08:00Z" w16du:dateUtc="2025-12-17T10:08:00Z"/>
        </w:rPr>
      </w:pPr>
      <w:r w:rsidRPr="003A6B8F">
        <w:t>Odberateľ sa zaväzuje za dodávku silovej elektriny a súvisiace služby platiť preddavkové platby vo výške určenej ako 1/</w:t>
      </w:r>
      <w:del w:id="41" w:author="Tomas Uricek" w:date="2025-12-17T11:07:00Z" w16du:dateUtc="2025-12-17T10:07:00Z">
        <w:r w:rsidRPr="003A6B8F" w:rsidDel="00750F4D">
          <w:delText xml:space="preserve">4 </w:delText>
        </w:r>
      </w:del>
      <w:ins w:id="42" w:author="Tomas Uricek" w:date="2025-12-18T10:18:00Z" w16du:dateUtc="2025-12-18T09:18:00Z">
        <w:r w:rsidR="00D161FD">
          <w:t>11</w:t>
        </w:r>
      </w:ins>
      <w:ins w:id="43" w:author="Tomas Uricek" w:date="2025-12-17T11:07:00Z" w16du:dateUtc="2025-12-17T10:07:00Z">
        <w:r w:rsidR="00750F4D" w:rsidRPr="003A6B8F">
          <w:t xml:space="preserve"> </w:t>
        </w:r>
      </w:ins>
      <w:r w:rsidRPr="003A6B8F">
        <w:t xml:space="preserve">platby za elektrinu (vrátane všetkých zložiek ceny elektriny podľa </w:t>
      </w:r>
      <w:r w:rsidRPr="007D5338">
        <w:t xml:space="preserve">článku </w:t>
      </w:r>
      <w:ins w:id="44" w:author="Tomas Uricek" w:date="2025-12-18T10:18:00Z" w16du:dateUtc="2025-12-18T09:18:00Z">
        <w:r w:rsidR="00D161FD">
          <w:rPr>
            <w:lang w:val="en-US"/>
          </w:rPr>
          <w:fldChar w:fldCharType="begin"/>
        </w:r>
        <w:r w:rsidR="00D161FD">
          <w:instrText xml:space="preserve"> REF _Ref157607630 \r \h </w:instrText>
        </w:r>
      </w:ins>
      <w:r w:rsidR="00D161FD">
        <w:rPr>
          <w:lang w:val="en-US"/>
        </w:rPr>
      </w:r>
      <w:ins w:id="45" w:author="Tomas Uricek" w:date="2025-12-18T10:18:00Z" w16du:dateUtc="2025-12-18T09:18:00Z">
        <w:r w:rsidR="00D161FD">
          <w:rPr>
            <w:lang w:val="en-US"/>
          </w:rPr>
          <w:fldChar w:fldCharType="separate"/>
        </w:r>
        <w:r w:rsidR="00D161FD">
          <w:t>8.2</w:t>
        </w:r>
        <w:r w:rsidR="00D161FD">
          <w:rPr>
            <w:lang w:val="en-US"/>
          </w:rPr>
          <w:fldChar w:fldCharType="end"/>
        </w:r>
      </w:ins>
      <w:ins w:id="46" w:author="Tomas Uricek" w:date="2025-12-18T10:19:00Z" w16du:dateUtc="2025-12-18T09:19:00Z">
        <w:r w:rsidR="00D161FD">
          <w:rPr>
            <w:lang w:val="en-US"/>
          </w:rPr>
          <w:t xml:space="preserve"> </w:t>
        </w:r>
      </w:ins>
      <w:del w:id="47" w:author="Tomas Uricek" w:date="2025-12-18T10:18:00Z" w16du:dateUtc="2025-12-18T09:18:00Z">
        <w:r w:rsidR="007D5338" w:rsidRPr="001D1EC9" w:rsidDel="00D161FD">
          <w:rPr>
            <w:lang w:val="en-US"/>
          </w:rPr>
          <w:delText>8.2</w:delText>
        </w:r>
        <w:r w:rsidR="007D5338" w:rsidDel="00D161FD">
          <w:rPr>
            <w:b/>
            <w:lang w:val="en-US"/>
          </w:rPr>
          <w:delText xml:space="preserve"> </w:delText>
        </w:r>
      </w:del>
      <w:r w:rsidRPr="003A6B8F">
        <w:t xml:space="preserve">tejto Zmluvy) určenej </w:t>
      </w:r>
      <w:r>
        <w:t xml:space="preserve">podľa </w:t>
      </w:r>
      <w:r w:rsidRPr="003A6B8F">
        <w:t xml:space="preserve">spotreby elektriny za predchádzajúce </w:t>
      </w:r>
      <w:del w:id="48" w:author="Tomas Uricek" w:date="2025-12-18T10:19:00Z" w16du:dateUtc="2025-12-18T09:19:00Z">
        <w:r w:rsidRPr="003A6B8F" w:rsidDel="00D161FD">
          <w:delText xml:space="preserve">dvanásťmesačné </w:delText>
        </w:r>
      </w:del>
      <w:r w:rsidRPr="003A6B8F">
        <w:t>fakturačné obdobie</w:t>
      </w:r>
      <w:ins w:id="49" w:author="Tomas Uricek" w:date="2025-12-18T10:19:00Z" w16du:dateUtc="2025-12-18T09:19:00Z">
        <w:r w:rsidR="00D161FD">
          <w:t xml:space="preserve"> od </w:t>
        </w:r>
      </w:ins>
      <w:ins w:id="50" w:author="Tomas Uricek" w:date="2025-12-18T15:11:00Z" w16du:dateUtc="2025-12-18T14:11:00Z">
        <w:r w:rsidR="00630CA7" w:rsidRPr="00630CA7">
          <w:t>01. januára do 31. decembra</w:t>
        </w:r>
      </w:ins>
      <w:r>
        <w:t>,</w:t>
      </w:r>
      <w:r w:rsidRPr="003A6B8F">
        <w:t xml:space="preserve"> </w:t>
      </w:r>
      <w:ins w:id="51" w:author="Tomas Uricek" w:date="2025-12-18T10:21:00Z" w16du:dateUtc="2025-12-18T09:21:00Z">
        <w:r w:rsidR="00D161FD">
          <w:t xml:space="preserve">a to od mesiaca január do mesiaca november kalendárneho roka, </w:t>
        </w:r>
      </w:ins>
      <w:r w:rsidRPr="003A6B8F">
        <w:t xml:space="preserve">a to na základe </w:t>
      </w:r>
      <w:ins w:id="52" w:author="Tomas Uricek" w:date="2025-12-17T11:07:00Z" w16du:dateUtc="2025-12-17T10:07:00Z">
        <w:r w:rsidR="00750F4D" w:rsidRPr="00750F4D">
          <w:t xml:space="preserve">zálohových faktúr vystavovaných vždy </w:t>
        </w:r>
      </w:ins>
      <w:del w:id="53" w:author="Tomas Uricek" w:date="2025-12-17T11:07:00Z" w16du:dateUtc="2025-12-17T10:07:00Z">
        <w:r w:rsidRPr="003A6B8F" w:rsidDel="00750F4D">
          <w:delText>zálohovej faktúry vystavenej</w:delText>
        </w:r>
      </w:del>
      <w:r w:rsidRPr="003A6B8F">
        <w:t xml:space="preserve"> </w:t>
      </w:r>
      <w:ins w:id="54" w:author="Tomas Uricek" w:date="2025-12-18T10:20:00Z" w16du:dateUtc="2025-12-18T09:20:00Z">
        <w:r w:rsidR="00D161FD">
          <w:t xml:space="preserve">vopred najskôr v 15. kalendárny deň mesiaca predchádzajúceho mesiacu za ktorý sa Služby poskytujú, </w:t>
        </w:r>
      </w:ins>
      <w:r w:rsidRPr="003A6B8F">
        <w:t xml:space="preserve">najneskôr do </w:t>
      </w:r>
      <w:del w:id="55" w:author="Tomas Uricek" w:date="2025-12-18T10:20:00Z" w16du:dateUtc="2025-12-18T09:20:00Z">
        <w:r w:rsidRPr="003A6B8F" w:rsidDel="00D161FD">
          <w:delText xml:space="preserve">15. dňa </w:delText>
        </w:r>
      </w:del>
      <w:del w:id="56" w:author="Tomas Uricek" w:date="2025-12-17T11:08:00Z" w16du:dateUtc="2025-12-17T10:08:00Z">
        <w:r w:rsidRPr="003A6B8F" w:rsidDel="00750F4D">
          <w:delText xml:space="preserve">prvého </w:delText>
        </w:r>
      </w:del>
      <w:del w:id="57" w:author="Tomas Uricek" w:date="2025-12-18T10:20:00Z" w16du:dateUtc="2025-12-18T09:20:00Z">
        <w:r w:rsidRPr="003A6B8F" w:rsidDel="00D161FD">
          <w:delText>kalendárneho mesiaca</w:delText>
        </w:r>
      </w:del>
      <w:ins w:id="58" w:author="Tomas Uricek" w:date="2025-12-18T10:20:00Z" w16du:dateUtc="2025-12-18T09:20:00Z">
        <w:r w:rsidR="00D161FD">
          <w:t>1. dňa kalendárneho mesiaca, za ktorý sa Služby posky</w:t>
        </w:r>
      </w:ins>
      <w:ins w:id="59" w:author="Tomas Uricek" w:date="2025-12-18T10:21:00Z" w16du:dateUtc="2025-12-18T09:21:00Z">
        <w:r w:rsidR="00D161FD">
          <w:t>tujú</w:t>
        </w:r>
      </w:ins>
      <w:ins w:id="60" w:author="Tomas Uricek" w:date="2025-12-17T11:08:00Z" w16du:dateUtc="2025-12-17T10:08:00Z">
        <w:r w:rsidR="00750F4D" w:rsidRPr="003A6B8F">
          <w:t xml:space="preserve">. </w:t>
        </w:r>
      </w:ins>
    </w:p>
    <w:p w14:paraId="7D8D3255" w14:textId="5946EFD4" w:rsidR="00EA59D6" w:rsidRPr="003A6B8F" w:rsidDel="00750F4D" w:rsidRDefault="00EA59D6" w:rsidP="00EA59D6">
      <w:pPr>
        <w:pStyle w:val="Heading4"/>
        <w:spacing w:line="276" w:lineRule="auto"/>
        <w:rPr>
          <w:del w:id="61" w:author="Tomas Uricek" w:date="2025-12-17T11:08:00Z" w16du:dateUtc="2025-12-17T10:08:00Z"/>
        </w:rPr>
      </w:pPr>
      <w:del w:id="62" w:author="Tomas Uricek" w:date="2025-12-17T11:08:00Z" w16du:dateUtc="2025-12-17T10:08:00Z">
        <w:r w:rsidRPr="003A6B8F" w:rsidDel="00750F4D">
          <w:delText xml:space="preserve"> po uplynutí každého kalendárneho štvrťroka dodávky. </w:delText>
        </w:r>
      </w:del>
    </w:p>
    <w:p w14:paraId="2CD0E74F" w14:textId="141E4228" w:rsidR="00EA59D6" w:rsidRPr="003A6B8F" w:rsidRDefault="00EA59D6" w:rsidP="00EA59D6">
      <w:pPr>
        <w:pStyle w:val="Heading4"/>
        <w:spacing w:line="276" w:lineRule="auto"/>
      </w:pPr>
      <w:r w:rsidRPr="003A6B8F">
        <w:t xml:space="preserve">vyúčtovaciu faktúru Dodávateľ Odberateľovi vystaví vždy za obdobie </w:t>
      </w:r>
      <w:r w:rsidRPr="00AF13BF">
        <w:t xml:space="preserve">do </w:t>
      </w:r>
      <w:del w:id="63" w:author="Tomas Uricek" w:date="2025-12-17T11:08:00Z" w16du:dateUtc="2025-12-17T10:08:00Z">
        <w:r w:rsidRPr="00AF13BF" w:rsidDel="00750F4D">
          <w:delText>31.12</w:delText>
        </w:r>
      </w:del>
      <w:ins w:id="64" w:author="Tomas Uricek" w:date="2025-12-18T10:21:00Z" w16du:dateUtc="2025-12-18T09:21:00Z">
        <w:r w:rsidR="00D161FD">
          <w:t>31.12</w:t>
        </w:r>
      </w:ins>
      <w:r w:rsidRPr="00AF13BF">
        <w:t xml:space="preserve">. kalendárneho roka, a to najneskôr do 15. </w:t>
      </w:r>
      <w:del w:id="65" w:author="Tomas Uricek" w:date="2025-12-17T11:08:00Z" w16du:dateUtc="2025-12-17T10:08:00Z">
        <w:r w:rsidRPr="00AF13BF" w:rsidDel="00750F4D">
          <w:delText>januára nasledujúceho</w:delText>
        </w:r>
      </w:del>
      <w:ins w:id="66" w:author="Tomas Uricek" w:date="2025-12-18T10:21:00Z" w16du:dateUtc="2025-12-18T09:21:00Z">
        <w:r w:rsidR="00D161FD">
          <w:t>januára</w:t>
        </w:r>
      </w:ins>
      <w:ins w:id="67" w:author="Oršula, Jaroslav" w:date="2025-12-18T13:15:00Z" w16du:dateUtc="2025-12-18T12:15:00Z">
        <w:r w:rsidR="004A426B">
          <w:t xml:space="preserve"> na</w:t>
        </w:r>
        <w:r w:rsidR="004A5AE1">
          <w:t>sleduj</w:t>
        </w:r>
      </w:ins>
      <w:ins w:id="68" w:author="Oršula, Jaroslav" w:date="2025-12-18T13:16:00Z" w16du:dateUtc="2025-12-18T12:16:00Z">
        <w:r w:rsidR="0014173A">
          <w:t>úceho</w:t>
        </w:r>
      </w:ins>
      <w:r w:rsidRPr="00AF13BF">
        <w:t xml:space="preserve"> kalendárneho roka</w:t>
      </w:r>
      <w:r w:rsidRPr="003A6B8F">
        <w:t xml:space="preserve">. </w:t>
      </w:r>
    </w:p>
    <w:p w14:paraId="65468210" w14:textId="666169D5" w:rsidR="00EA59D6" w:rsidRPr="003A6B8F" w:rsidRDefault="00EA59D6" w:rsidP="00EA59D6">
      <w:pPr>
        <w:pStyle w:val="Heading2"/>
        <w:spacing w:line="276" w:lineRule="auto"/>
      </w:pPr>
      <w:r w:rsidRPr="003A6B8F">
        <w:t>Pre Odberné miesta s mesačným odpočtovým cyklom  Dodávateľ vystaví vyúčtovaciu faktúru za dodávku elektriny vždy k poslednému dňu každého fakturačného obdobia, ktorým</w:t>
      </w:r>
      <w:r w:rsidRPr="003A6B8F">
        <w:br/>
        <w:t>je kalendárny mesiac</w:t>
      </w:r>
      <w:r w:rsidR="00092D86">
        <w:t>, vystavenej najneskôr do 15. dňa nasledujúceho mesiaca.</w:t>
      </w:r>
    </w:p>
    <w:p w14:paraId="5CF87AC6" w14:textId="77777777" w:rsidR="00EA59D6" w:rsidRPr="003A6B8F" w:rsidRDefault="00EA59D6" w:rsidP="00EA59D6">
      <w:pPr>
        <w:pStyle w:val="Heading2"/>
        <w:spacing w:line="276" w:lineRule="auto"/>
      </w:pPr>
      <w:r w:rsidRPr="003A6B8F">
        <w:t>Dodávateľ je oprávnený Odberateľovi vystaviť vyúčtovaciu faktúru (pre vylúčenie pochybností tak v prípade Odberných miest s ročným odpočtovým cyklom ako aj v prípade Odberných miest s mesačným odpočtovým cyklom) aj v priebehu fakturačného obdobia,</w:t>
      </w:r>
      <w:r w:rsidRPr="003A6B8F">
        <w:br/>
        <w:t>a to najmä v prípade mimoriadneho odpočtu, pri výmene určeného meradla alebo ukončení odberu.</w:t>
      </w:r>
    </w:p>
    <w:p w14:paraId="438AEB66" w14:textId="77777777" w:rsidR="00EA59D6" w:rsidRPr="003A6B8F" w:rsidRDefault="00EA59D6" w:rsidP="00EA59D6">
      <w:pPr>
        <w:pStyle w:val="Heading2"/>
        <w:spacing w:line="276" w:lineRule="auto"/>
      </w:pPr>
      <w:r w:rsidRPr="003A6B8F">
        <w:t xml:space="preserve">Lehota splatnosti každej </w:t>
      </w:r>
      <w:r w:rsidRPr="00B27CE6">
        <w:t xml:space="preserve">faktúry je </w:t>
      </w:r>
      <w:r w:rsidRPr="00CD7A12">
        <w:t xml:space="preserve">30 </w:t>
      </w:r>
      <w:r w:rsidRPr="00B27CE6">
        <w:t>kalendárnych</w:t>
      </w:r>
      <w:r w:rsidRPr="003A6B8F">
        <w:t xml:space="preserve"> dní odo dňa jej doručenia.</w:t>
      </w:r>
    </w:p>
    <w:p w14:paraId="4375905B" w14:textId="77777777" w:rsidR="00EA59D6" w:rsidRPr="003A6B8F" w:rsidRDefault="00EA59D6" w:rsidP="00EA59D6">
      <w:pPr>
        <w:pStyle w:val="Heading2"/>
        <w:spacing w:line="276" w:lineRule="auto"/>
      </w:pPr>
      <w:r w:rsidRPr="003A6B8F">
        <w:t>Odberateľ uhradí Dodávateľovi nedoplatok z vyúčtovacej faktúry a Dodávateľ uhradí Odberateľovi preplatok z vyúčtovacej faktúry v lehote splatnosti vyúčtovacej faktúry, ktorá nesmie byť kratšia ako (21) dní.</w:t>
      </w:r>
    </w:p>
    <w:p w14:paraId="102FC6E8" w14:textId="77777777" w:rsidR="00EA59D6" w:rsidRPr="003A6B8F" w:rsidRDefault="00EA59D6" w:rsidP="00EA59D6">
      <w:pPr>
        <w:pStyle w:val="Heading2"/>
        <w:spacing w:line="276" w:lineRule="auto"/>
      </w:pPr>
      <w:r w:rsidRPr="003A6B8F">
        <w:t>Odberateľ sa zaväzuje vykonávať všetky platby bezhotovostným platobným stykom</w:t>
      </w:r>
      <w:r w:rsidRPr="003A6B8F">
        <w:br/>
        <w:t>pod správnym variabilným symbolom a na bankový účet Dodávateľa uvedený na faktúre alebo na bankový účet dodávateľa uvedený v Zmluve o združenej dodávke elektriny. Dodávateľ uhradí Odberateľovi platby na bankový účet Odberateľa uvedený v záhlaví Zmluvy o združenej dodávke elektriny alebo na iný neskôr Odberateľom oznámený bankový účet.</w:t>
      </w:r>
    </w:p>
    <w:p w14:paraId="13EE6F93" w14:textId="77777777" w:rsidR="00EA59D6" w:rsidRPr="003A6B8F" w:rsidRDefault="00EA59D6" w:rsidP="00EA59D6">
      <w:pPr>
        <w:pStyle w:val="Heading2"/>
        <w:spacing w:line="276" w:lineRule="auto"/>
      </w:pPr>
      <w:r w:rsidRPr="003A6B8F">
        <w:t>Elektronické faktúry vyhotovené prostriedkami hromadného spracovania (výpočtovou technikou) nemusia byť fyzicky podpísané. Odberateľ berie na vedomie, že v prípade elektronického vyhotovenia faktúry nie je Dodávateľ povinný zasielať faktúru v tlačenej písomnej forme.</w:t>
      </w:r>
    </w:p>
    <w:p w14:paraId="3D3B2435" w14:textId="77777777" w:rsidR="00EA59D6" w:rsidRPr="003A6B8F" w:rsidRDefault="00EA59D6" w:rsidP="00EA59D6">
      <w:pPr>
        <w:pStyle w:val="Heading2"/>
        <w:spacing w:line="276" w:lineRule="auto"/>
      </w:pPr>
      <w:r w:rsidRPr="003A6B8F">
        <w:t>Platobná povinnosť Zmluvnej strany sa považuje za splnenú v deň pripísania finančných prostriedkov na účet druhej Zmluvnej strany.</w:t>
      </w:r>
    </w:p>
    <w:p w14:paraId="00B95E2B" w14:textId="71B6F5E6" w:rsidR="00CC4611" w:rsidRDefault="00EA59D6" w:rsidP="00AB7750">
      <w:pPr>
        <w:pStyle w:val="Heading2"/>
        <w:spacing w:line="276" w:lineRule="auto"/>
      </w:pPr>
      <w:r w:rsidRPr="003A6B8F">
        <w:t>Faktúra musí obsahovať náležitosti podľa § 3a ods. 1 zákona č. 513/1991 Zb. Obchodného zákonníka v znení neskorších predpisov a podľa zákona č. 222/2004 Z. z. o dani z pridanej hodnoty v znení neskorších predpisov a musí byť súladná s touto Zmluvou. V prípade,</w:t>
      </w:r>
      <w:r w:rsidRPr="003A6B8F">
        <w:br/>
        <w:t>že faktúra nebude obsahovať predpísané náležitosti, Odberateľ má právo vrátiť</w:t>
      </w:r>
      <w:r w:rsidRPr="003A6B8F">
        <w:br/>
        <w:t>ju Dodávateľovi v lehote splatnosti na doplnenie a prepracovanie. V takomto prípade</w:t>
      </w:r>
      <w:r w:rsidRPr="003A6B8F">
        <w:br/>
        <w:t>sa preruší lehota splatnosti a nová lehota splatnosti pre Odberateľa začne plynúť doručením opravenej resp. novej faktúry Odberateľovi.</w:t>
      </w:r>
    </w:p>
    <w:p w14:paraId="66F59E08" w14:textId="3493FB9D" w:rsidR="00AB7750" w:rsidRPr="00AB7750" w:rsidRDefault="00AB7750">
      <w:pPr>
        <w:pStyle w:val="Heading2"/>
        <w:spacing w:line="276" w:lineRule="auto"/>
        <w:pPrChange w:id="69" w:author="Tomas Uricek" w:date="2025-12-15T15:36:00Z" w16du:dateUtc="2025-12-15T14:36:00Z">
          <w:pPr>
            <w:pStyle w:val="wText1"/>
          </w:pPr>
        </w:pPrChange>
      </w:pPr>
      <w:ins w:id="70" w:author="Tomas Uricek" w:date="2025-12-15T15:36:00Z" w16du:dateUtc="2025-12-15T14:36:00Z">
        <w:r>
          <w:t>V prípade, ak zo strany Dodávateľa dôjde k nesprávnemu vyúčtovaniu odobraného množstva energie v elektrine alebo k nesprávnemu vyúčtovaniu akejkoľvek položky nákladov za dodávku elektriny, Dodávateľ je povinný bezodkladne, ako sa o takej skutočnosti dozvedel, alebo pri vynaložení odbornej starostlivosti dozvedieť mal a mohol, upozorniť na túto skutočnosť Odberateľa a vykonať opravu nesprávneho vyúčtovania najneskôr do 30 dní od tohto momentu alebo od momentu, kedy ho na to Odberateľ upozorní.</w:t>
        </w:r>
      </w:ins>
    </w:p>
    <w:p w14:paraId="0A75FA80" w14:textId="0DB2162E" w:rsidR="00467C9F" w:rsidRPr="0091744E" w:rsidRDefault="00160F98" w:rsidP="00024DB4">
      <w:pPr>
        <w:pStyle w:val="Heading1"/>
        <w:keepNext w:val="0"/>
        <w:keepLines w:val="0"/>
        <w:spacing w:after="360" w:line="276" w:lineRule="auto"/>
      </w:pPr>
      <w:bookmarkStart w:id="71" w:name="_Ref133928580"/>
      <w:r w:rsidRPr="0091744E">
        <w:t>Iné práva a povinnosti</w:t>
      </w:r>
    </w:p>
    <w:p w14:paraId="1B801F8D" w14:textId="4B6BF85C" w:rsidR="00467C9F" w:rsidRPr="0091744E" w:rsidRDefault="00467C9F" w:rsidP="00024DB4">
      <w:pPr>
        <w:pStyle w:val="Heading2"/>
        <w:spacing w:line="276" w:lineRule="auto"/>
      </w:pPr>
      <w:r w:rsidRPr="0091744E">
        <w:t>Práva a</w:t>
      </w:r>
      <w:r w:rsidR="00160F98" w:rsidRPr="0091744E">
        <w:t> povinnosti podľa tejto Zmluvy je možné previesť na tretiu osobu</w:t>
      </w:r>
      <w:r w:rsidRPr="0091744E">
        <w:t xml:space="preserve"> </w:t>
      </w:r>
      <w:r w:rsidR="00160F98" w:rsidRPr="0091744E">
        <w:t>výlučne</w:t>
      </w:r>
      <w:r w:rsidR="001236AA">
        <w:br/>
      </w:r>
      <w:r w:rsidRPr="0091744E">
        <w:t>s predchádzajúcim písomným súhlasom Odberateľa a</w:t>
      </w:r>
      <w:r w:rsidR="00160F98" w:rsidRPr="0091744E">
        <w:t> </w:t>
      </w:r>
      <w:r w:rsidRPr="0091744E">
        <w:t>Dodávateľa</w:t>
      </w:r>
      <w:r w:rsidR="00160F98" w:rsidRPr="0091744E">
        <w:t>.</w:t>
      </w:r>
    </w:p>
    <w:p w14:paraId="5732C1F4" w14:textId="351E8346" w:rsidR="00136EEA" w:rsidRPr="003A6B8F" w:rsidRDefault="00467C9F" w:rsidP="00136EEA">
      <w:pPr>
        <w:pStyle w:val="Heading2"/>
        <w:spacing w:line="276" w:lineRule="auto"/>
      </w:pPr>
      <w:r w:rsidRPr="0091744E">
        <w:t xml:space="preserve">Dodávateľ sa zaväzuje </w:t>
      </w:r>
      <w:r w:rsidR="00160F98" w:rsidRPr="0091744E">
        <w:t xml:space="preserve">plniť Zmluvu </w:t>
      </w:r>
      <w:r w:rsidR="00136EEA" w:rsidRPr="003A6B8F">
        <w:t>vždy v súlade</w:t>
      </w:r>
      <w:r w:rsidR="00136EEA" w:rsidRPr="003A6B8F">
        <w:br/>
        <w:t>s príslušnými Právnymi predpismi a podľa podmienok prevádzkového poriadku Prevádzkovateľa distribučnej siete a podľa pokynov Odberateľa a v súlade so záujmami Odberateľa, ktoré sú mu známe a ktoré mu vzhľadom na okolnosti pri vynaložení všetkej odbornej starostlivosti majú byť známe, resp. ktoré má Dodávateľ poznať na základe Právnych predpisov.</w:t>
      </w:r>
      <w:r w:rsidR="00773A40" w:rsidRPr="00773A40">
        <w:t xml:space="preserve"> Dodávateľ je povinný dodržiavať štandardy kvality, evidovať, vyhodnocovať a zverejňovať údaje o štandardoch kvality a to v súlade s vyhláškou Úradu pre reguláciu sieťových odvetví č. 236/2016 Z. z., ktorou sa ustanovujú štandardy kvality prenosu elektriny, distribúcie elektriny a dodávky elektriny.</w:t>
      </w:r>
    </w:p>
    <w:p w14:paraId="50250006" w14:textId="613497DB" w:rsidR="00136EEA" w:rsidRDefault="00136EEA" w:rsidP="00024DB4">
      <w:pPr>
        <w:pStyle w:val="Heading2"/>
        <w:spacing w:line="276" w:lineRule="auto"/>
      </w:pPr>
      <w:r w:rsidRPr="00136EEA">
        <w:t xml:space="preserve">Dodávateľ je povinný mať </w:t>
      </w:r>
      <w:r w:rsidR="00773A40" w:rsidRPr="00773A40">
        <w:t xml:space="preserve">počas celej doby platnosti a účinnosti tejto Zmluvy </w:t>
      </w:r>
      <w:r w:rsidRPr="00136EEA">
        <w:t xml:space="preserve">zriadený elektronický webový zákaznícky portál umožňujúci sledovanie fakturácie, zúčtovania, vývoja cien, indexov a odchýlok, do ktorého Odberateľovi zriadi osobitný prístup pre účely neobmedzeného užívania všetkých funkcionalít tohto portálu. </w:t>
      </w:r>
    </w:p>
    <w:p w14:paraId="3DE88787" w14:textId="00AEE21C" w:rsidR="00160F98" w:rsidRPr="0091744E" w:rsidRDefault="00136EEA" w:rsidP="00024DB4">
      <w:pPr>
        <w:pStyle w:val="Heading2"/>
        <w:spacing w:line="276" w:lineRule="auto"/>
      </w:pPr>
      <w:r>
        <w:t>O</w:t>
      </w:r>
      <w:r w:rsidR="00160F98" w:rsidRPr="0091744E">
        <w:t xml:space="preserve">dberateľ sa zaväzuje: </w:t>
      </w:r>
    </w:p>
    <w:p w14:paraId="1CA40AAE" w14:textId="66FF047A" w:rsidR="00160F98" w:rsidRPr="0091744E" w:rsidRDefault="00160F98" w:rsidP="00024DB4">
      <w:pPr>
        <w:pStyle w:val="Heading4"/>
        <w:spacing w:line="276" w:lineRule="auto"/>
      </w:pPr>
      <w:r w:rsidRPr="0091744E">
        <w:t xml:space="preserve">bez zbytočného odkladu písomne informovať Dodávateľa o všetkých skutočnostiach, ktoré majú podstatný význam pri realizácii tejto </w:t>
      </w:r>
      <w:r w:rsidR="005E2644" w:rsidRPr="0091744E">
        <w:t>Zmluvy;</w:t>
      </w:r>
      <w:r w:rsidRPr="0091744E">
        <w:t xml:space="preserve"> </w:t>
      </w:r>
    </w:p>
    <w:p w14:paraId="5C3A775F" w14:textId="24B5C156" w:rsidR="00160F98" w:rsidRPr="0091744E" w:rsidRDefault="00160F98" w:rsidP="00024DB4">
      <w:pPr>
        <w:pStyle w:val="Heading4"/>
        <w:spacing w:line="276" w:lineRule="auto"/>
      </w:pPr>
      <w:r w:rsidRPr="0091744E">
        <w:t xml:space="preserve">odovzdať Dodávateľovi všetky dokumenty a poskytnúť mu všetky informácie, ktoré sú potrebné na splnenie všetkých povinností a záväzkov Dodávateľa v zmysle tejto </w:t>
      </w:r>
      <w:r w:rsidR="005E2644" w:rsidRPr="0091744E">
        <w:t>Zmluvy</w:t>
      </w:r>
      <w:r w:rsidRPr="0091744E">
        <w:t xml:space="preserve">,  </w:t>
      </w:r>
    </w:p>
    <w:p w14:paraId="4A026043" w14:textId="063F9E84" w:rsidR="00160F98" w:rsidRPr="0091744E" w:rsidRDefault="00160F98" w:rsidP="00024DB4">
      <w:pPr>
        <w:pStyle w:val="Heading4"/>
        <w:spacing w:line="276" w:lineRule="auto"/>
      </w:pPr>
      <w:r w:rsidRPr="0091744E">
        <w:t xml:space="preserve">bez zbytočného odkladu poskytnúť Dodávateľovi všetku </w:t>
      </w:r>
      <w:r w:rsidR="00F802D4" w:rsidRPr="0091744E">
        <w:t xml:space="preserve">nevyhnutnú </w:t>
      </w:r>
      <w:r w:rsidRPr="0091744E">
        <w:t xml:space="preserve">súčinnosť potrebnú k uskutočneniu jeho záväzkov v zmysle tejto </w:t>
      </w:r>
      <w:r w:rsidR="005E2644" w:rsidRPr="0091744E">
        <w:t>Zmluvy</w:t>
      </w:r>
      <w:r w:rsidRPr="0091744E">
        <w:t xml:space="preserve">. </w:t>
      </w:r>
    </w:p>
    <w:p w14:paraId="5B1EA3C7" w14:textId="280DE20E" w:rsidR="001236AA" w:rsidRPr="001236AA" w:rsidRDefault="00160F98" w:rsidP="00024DB4">
      <w:pPr>
        <w:pStyle w:val="Heading2"/>
        <w:spacing w:line="276" w:lineRule="auto"/>
      </w:pPr>
      <w:r>
        <w:t>Zmluvné strany sa zaväzujú oznamovať si navzájom akékoľvek zmeny údajov, ktoré</w:t>
      </w:r>
      <w:r>
        <w:br/>
        <w:t xml:space="preserve">sa týkajú identifikácie </w:t>
      </w:r>
      <w:r w:rsidR="005E2644">
        <w:t>Z</w:t>
      </w:r>
      <w:r>
        <w:t xml:space="preserve">mluvných strán </w:t>
      </w:r>
      <w:r w:rsidR="005E2644">
        <w:t>ako sú uvedené v záhlaví tejto Zmluvy</w:t>
      </w:r>
      <w:r>
        <w:t xml:space="preserve">, </w:t>
      </w:r>
      <w:r w:rsidR="005E2644">
        <w:t>a to do</w:t>
      </w:r>
      <w:r>
        <w:t xml:space="preserve"> </w:t>
      </w:r>
      <w:r w:rsidR="00681137">
        <w:t>desať (</w:t>
      </w:r>
      <w:r>
        <w:t>10</w:t>
      </w:r>
      <w:r w:rsidR="00681137">
        <w:t>)</w:t>
      </w:r>
      <w:r>
        <w:t xml:space="preserve"> dní, odkedy ku zmene došlo. Pri zmene kontaktných </w:t>
      </w:r>
      <w:r w:rsidR="005E2644">
        <w:t xml:space="preserve">osôb Zmluvných strán </w:t>
      </w:r>
      <w:r>
        <w:t xml:space="preserve">postačuje jednostranné písomné oznámenie týchto zmien doručené druhej </w:t>
      </w:r>
      <w:r w:rsidR="005E2644">
        <w:t>Z</w:t>
      </w:r>
      <w:r>
        <w:t xml:space="preserve">mluvnej strane podpísané </w:t>
      </w:r>
      <w:r w:rsidR="002F2684">
        <w:t>oprávne</w:t>
      </w:r>
      <w:r w:rsidR="001A2451">
        <w:t>nými</w:t>
      </w:r>
      <w:r>
        <w:t xml:space="preserve"> zástupcami </w:t>
      </w:r>
      <w:r w:rsidR="005E2644">
        <w:t>Z</w:t>
      </w:r>
      <w:r>
        <w:t xml:space="preserve">mluvnej strany, bez nutnosti </w:t>
      </w:r>
      <w:r w:rsidR="005E2644">
        <w:t xml:space="preserve">formálnej zmeny Zmluvy </w:t>
      </w:r>
      <w:r>
        <w:t xml:space="preserve">vo forme dodatku.  </w:t>
      </w:r>
    </w:p>
    <w:p w14:paraId="5A65FD7E" w14:textId="06D21989" w:rsidR="0C207139" w:rsidRDefault="0C207139" w:rsidP="00893A6B">
      <w:pPr>
        <w:pStyle w:val="Heading2"/>
        <w:spacing w:line="276" w:lineRule="auto"/>
      </w:pPr>
      <w:r>
        <w:t>Odberateľ môže prostredníctvom Dodávateľa požiadať o zmenu rezervovanej kapacity evidovanej v systémoch prevádzkovateľa distribučnej sústavy ( ďalej len ,,PDS”), a to zaslaním písomnej žiadosti na adresu Dodávateľa,</w:t>
      </w:r>
      <w:r w:rsidR="7B16A9EB">
        <w:t xml:space="preserve"> doručenej najneskôr 5 pracovných dní pred lehotou stanovenou v podmienkach príslušného PDS. Požiadavka na zmenu rezervovanej kapacity musí byť v súlade s platným cenovým rozhodnutím na ÚRSO.</w:t>
      </w:r>
    </w:p>
    <w:p w14:paraId="01F10F4B" w14:textId="77777777" w:rsidR="00773A40" w:rsidRDefault="00773A40" w:rsidP="00773A40">
      <w:pPr>
        <w:pStyle w:val="Heading1"/>
        <w:keepNext w:val="0"/>
        <w:keepLines w:val="0"/>
        <w:spacing w:after="360" w:line="276" w:lineRule="auto"/>
      </w:pPr>
      <w:r>
        <w:t>Úprava rozsahu Odberných miest</w:t>
      </w:r>
    </w:p>
    <w:p w14:paraId="17E457BC" w14:textId="486E69E8" w:rsidR="00773A40" w:rsidRDefault="00773A40" w:rsidP="00773A40">
      <w:pPr>
        <w:pStyle w:val="Heading2"/>
      </w:pPr>
      <w:r>
        <w:t>Dodávateľ berie na vedomie, že počas plnenia tejto Zmluvy môže dôjsť k vzniku alebo zániku Odberných miest Odberateľa. Z uvedeného dôvodu má Odberateľ právo meniť skladbu Odberných miest za nasledovných podmienok:</w:t>
      </w:r>
    </w:p>
    <w:p w14:paraId="2E069693" w14:textId="70722A0A" w:rsidR="00773A40" w:rsidRDefault="00893A6B" w:rsidP="00773A40">
      <w:pPr>
        <w:pStyle w:val="Heading4"/>
      </w:pPr>
      <w:r>
        <w:t xml:space="preserve">Každý vznik alebo zánik </w:t>
      </w:r>
      <w:r w:rsidR="00773A40">
        <w:t xml:space="preserve">akéhokoľvek Odberného miesta musí </w:t>
      </w:r>
      <w:r>
        <w:t xml:space="preserve">byť </w:t>
      </w:r>
      <w:r w:rsidR="00773A40">
        <w:t xml:space="preserve">vopred </w:t>
      </w:r>
      <w:r>
        <w:t xml:space="preserve">odsúhlasený vo forme dodatku k Rámcovej dohode </w:t>
      </w:r>
      <w:r w:rsidR="00773A40">
        <w:t>v súlade s Rámcovou dohodou;</w:t>
      </w:r>
    </w:p>
    <w:p w14:paraId="4DCB56A0" w14:textId="300C84BA" w:rsidR="00773A40" w:rsidRDefault="00773A40" w:rsidP="6F0EA708">
      <w:pPr>
        <w:pStyle w:val="Heading4"/>
        <w:rPr>
          <w:rFonts w:eastAsia="Times New Roman"/>
        </w:rPr>
      </w:pPr>
      <w:r>
        <w:t>K zmene rozsahu Odberných miest Odberateľa môže dôjsť iba v dôsledku vzniku nových odberných miest alebo zániku pôvodných Odberných miest</w:t>
      </w:r>
      <w:r w:rsidR="2143E3AD">
        <w:t>.,</w:t>
      </w:r>
    </w:p>
    <w:p w14:paraId="0CC70E12" w14:textId="77777777" w:rsidR="00773A40" w:rsidRDefault="00773A40" w:rsidP="00773A40">
      <w:pPr>
        <w:pStyle w:val="Heading4"/>
      </w:pPr>
      <w:r>
        <w:t>Vznik alebo zánik Odberného miesta Odberateľ doručí písomne Dodávateľovi najneskôr (30) kalendárnych dní pred plánovaným začiatkom dodávky elektriny do nového Odberného miesta alebo zániku dodávky elektriny do pôvodného Odberného miesta;</w:t>
      </w:r>
    </w:p>
    <w:p w14:paraId="4B738920" w14:textId="77777777" w:rsidR="00773A40" w:rsidRDefault="00773A40" w:rsidP="00773A40">
      <w:pPr>
        <w:pStyle w:val="Heading4"/>
      </w:pPr>
      <w:r>
        <w:t>Oznámenie o zmene v rozsahu Odberných miest bude obsahovať nasledovné informácie:</w:t>
      </w:r>
    </w:p>
    <w:p w14:paraId="2A60807F" w14:textId="77777777" w:rsidR="00773A40" w:rsidRDefault="00773A40" w:rsidP="00773A40">
      <w:pPr>
        <w:pStyle w:val="Heading5"/>
      </w:pPr>
      <w:r>
        <w:t>identifikáciu Odberného miesta, ktorého sa zmena týka;</w:t>
      </w:r>
    </w:p>
    <w:p w14:paraId="532E42E1" w14:textId="77777777" w:rsidR="00773A40" w:rsidRDefault="00773A40" w:rsidP="00773A40">
      <w:pPr>
        <w:pStyle w:val="Heading5"/>
      </w:pPr>
      <w:r>
        <w:t>dátum, od ktorého sa odberné miesto ruší alebo odberné miesto vzniká, ktorý bude zhodný s dátumom vzniku alebo zániku záväzku dodávať elektrinu do daného Odberného miesta;</w:t>
      </w:r>
    </w:p>
    <w:p w14:paraId="30C89B2A" w14:textId="3726BBD1" w:rsidR="00773A40" w:rsidRDefault="00773A40" w:rsidP="00773A40">
      <w:pPr>
        <w:pStyle w:val="Heading5"/>
      </w:pPr>
      <w:r>
        <w:t xml:space="preserve">v prípade vzniku nového Odberného miesta bude v oznámení o vzniku nového Odberného miesta uvedená aj forma ocenenia dodávky elektriny podľa bodu </w:t>
      </w:r>
      <w:r>
        <w:fldChar w:fldCharType="begin"/>
      </w:r>
      <w:r>
        <w:instrText xml:space="preserve"> REF _Ref213243075 \r \h </w:instrText>
      </w:r>
      <w:r>
        <w:fldChar w:fldCharType="separate"/>
      </w:r>
      <w:r w:rsidR="00161B61">
        <w:t>8</w:t>
      </w:r>
      <w:r>
        <w:fldChar w:fldCharType="end"/>
      </w:r>
      <w:r>
        <w:t xml:space="preserve"> tejto Zmluvy; </w:t>
      </w:r>
    </w:p>
    <w:p w14:paraId="1AF5638A" w14:textId="708BBFD7" w:rsidR="00773A40" w:rsidRDefault="00773A40" w:rsidP="00773A40">
      <w:pPr>
        <w:pStyle w:val="Heading5"/>
      </w:pPr>
      <w:r>
        <w:t xml:space="preserve">cena za dodávku elektriny určená príslušnou formou ocenenia dodávky elektriny podľa bodu </w:t>
      </w:r>
      <w:r>
        <w:fldChar w:fldCharType="begin"/>
      </w:r>
      <w:r>
        <w:instrText xml:space="preserve"> REF _Ref213243075 \r \h </w:instrText>
      </w:r>
      <w:r>
        <w:fldChar w:fldCharType="separate"/>
      </w:r>
      <w:r w:rsidR="00161B61">
        <w:t>8</w:t>
      </w:r>
      <w:r>
        <w:fldChar w:fldCharType="end"/>
      </w:r>
      <w:r>
        <w:t xml:space="preserve"> tejto Zmluvy; a</w:t>
      </w:r>
    </w:p>
    <w:p w14:paraId="52F87156" w14:textId="77777777" w:rsidR="00773A40" w:rsidRDefault="00773A40" w:rsidP="00773A40">
      <w:pPr>
        <w:pStyle w:val="Heading5"/>
      </w:pPr>
      <w:r>
        <w:t>prípadne iné informácie na ktorých sa strany dohodnú.</w:t>
      </w:r>
    </w:p>
    <w:p w14:paraId="2020BFAB" w14:textId="5B497828" w:rsidR="00773A40" w:rsidRDefault="00773A40" w:rsidP="00773A40">
      <w:pPr>
        <w:pStyle w:val="Heading2"/>
      </w:pPr>
      <w:r>
        <w:t xml:space="preserve">V súvislosti so zmenou rozsahu Odberných miest podľa tohto bodu Odberateľovi nevznikne povinnosť žiadnych ďalších úhrad, kompenzácií, sankcií ani iných platieb ako sú platby za odber elektriny. </w:t>
      </w:r>
    </w:p>
    <w:p w14:paraId="14DE3683" w14:textId="15AE4CDE" w:rsidR="00773A40" w:rsidRPr="00B57A6D" w:rsidRDefault="00773A40" w:rsidP="00773A40">
      <w:pPr>
        <w:pStyle w:val="Heading2"/>
      </w:pPr>
      <w:r>
        <w:t>Dodávateľ sa zaväzuje, že</w:t>
      </w:r>
      <w:r w:rsidR="08C09764">
        <w:t xml:space="preserve"> :</w:t>
      </w:r>
    </w:p>
    <w:p w14:paraId="560270AE" w14:textId="55E859A6" w:rsidR="00893A6B" w:rsidRDefault="00893A6B" w:rsidP="0082239C">
      <w:pPr>
        <w:pStyle w:val="Heading4"/>
      </w:pPr>
      <w:r>
        <w:t>najneskôr k dátumu vzniku alebo zrušenia Odberného miesta  zabezpečí všetky potrebné náležitosti s prihlásením alebo zrušením Odberného miesta; a</w:t>
      </w:r>
    </w:p>
    <w:p w14:paraId="4CBA4DB2" w14:textId="00839274" w:rsidR="5BF4D1A1" w:rsidRDefault="00893A6B" w:rsidP="0082239C">
      <w:pPr>
        <w:pStyle w:val="Heading4"/>
      </w:pPr>
      <w:r>
        <w:t>v prípade vzniku nového Odberného miesta zabezpečí dodávku elektriny a súvisiacich služieb v súlade s podmienkami tejto Zmluvy pre nové Odberné miesto.</w:t>
      </w:r>
      <w:r w:rsidR="0013241F">
        <w:t xml:space="preserve"> </w:t>
      </w:r>
    </w:p>
    <w:p w14:paraId="1223D4B5" w14:textId="249A7B2F" w:rsidR="00AC56BB" w:rsidRPr="0091744E" w:rsidRDefault="00AC56BB" w:rsidP="00024DB4">
      <w:pPr>
        <w:pStyle w:val="Heading1"/>
        <w:keepNext w:val="0"/>
        <w:keepLines w:val="0"/>
        <w:spacing w:after="360" w:line="276" w:lineRule="auto"/>
      </w:pPr>
      <w:r w:rsidRPr="0091744E">
        <w:t>Odškodnenie a sankcie</w:t>
      </w:r>
    </w:p>
    <w:p w14:paraId="19606012" w14:textId="0F361A6D" w:rsidR="00AC56BB" w:rsidRPr="0091744E" w:rsidRDefault="00AC56BB" w:rsidP="00024DB4">
      <w:pPr>
        <w:pStyle w:val="Heading2"/>
        <w:spacing w:line="276" w:lineRule="auto"/>
      </w:pPr>
      <w:r w:rsidRPr="0091744E">
        <w:t xml:space="preserve">Ak Zmluvná strana poruší akúkoľvek svoju povinnosť, zaväzuje sa druhej Zmluvnej strane nahradiť škodu, </w:t>
      </w:r>
      <w:r w:rsidR="00F802D4" w:rsidRPr="0091744E">
        <w:t xml:space="preserve">ktorá </w:t>
      </w:r>
      <w:r w:rsidRPr="0091744E">
        <w:t xml:space="preserve">druhej Zmluvnej strane </w:t>
      </w:r>
      <w:r w:rsidR="00F802D4" w:rsidRPr="0091744E">
        <w:t xml:space="preserve">vznikne </w:t>
      </w:r>
      <w:r w:rsidRPr="0091744E">
        <w:t xml:space="preserve">v súvislosti a/alebo v dôsledku porušenia povinnosti porušujúcej Zmluvnej strany v súlade s ustanoveniami § 373 </w:t>
      </w:r>
      <w:r w:rsidR="001236AA">
        <w:br/>
      </w:r>
      <w:r w:rsidRPr="0091744E">
        <w:t>a nasl. Obchodného zákonníka.</w:t>
      </w:r>
    </w:p>
    <w:p w14:paraId="6B74DA23" w14:textId="0E75C45E" w:rsidR="00AC56BB" w:rsidRPr="0091744E" w:rsidRDefault="00AC56BB" w:rsidP="00024DB4">
      <w:pPr>
        <w:pStyle w:val="Heading2"/>
        <w:spacing w:line="276" w:lineRule="auto"/>
      </w:pPr>
      <w:bookmarkStart w:id="72" w:name="_Ref511804496"/>
      <w:r w:rsidRPr="0091744E">
        <w:t>Sankcie uložené príslušným orgánom z dôvodu nedodržiavania Právnych predpisov Dodávateľom pri plnení tejto Zmluvy znáša Dodávateľ v plnom rozsahu. Avšak, ak bude príslušným orgánom uložená pokuta v dôsledku porušenia povinnosti Dodávateľa priamo Odberateľovi, je Dodávateľ povinný nahradiť Odberateľovi sumu uloženej pokuty v plnom rozsahu</w:t>
      </w:r>
      <w:r w:rsidR="00F802D4" w:rsidRPr="0091744E">
        <w:t xml:space="preserve"> a to do 3 dní odo dňa oznámenia Odberateľa o uložení takejto pokuty Dodávateľovi</w:t>
      </w:r>
      <w:r w:rsidRPr="0091744E">
        <w:t xml:space="preserve">; tým nie je dotknutý nárok </w:t>
      </w:r>
      <w:r w:rsidR="00136F4E" w:rsidRPr="0091744E">
        <w:t xml:space="preserve">Odberateľa </w:t>
      </w:r>
      <w:r w:rsidRPr="0091744E">
        <w:t>na zaplatenie prípadnej zmluvnej pokuty alebo nárok</w:t>
      </w:r>
      <w:r w:rsidR="001236AA">
        <w:br/>
      </w:r>
      <w:r w:rsidRPr="0091744E">
        <w:t xml:space="preserve">na náhradu inej škody spôsobenej v dôsledku a/alebo v súvislosti s udelením pokuty </w:t>
      </w:r>
      <w:r w:rsidR="00136F4E" w:rsidRPr="0091744E">
        <w:t>voči Dodávateľovi</w:t>
      </w:r>
      <w:r w:rsidRPr="0091744E">
        <w:t>.</w:t>
      </w:r>
      <w:bookmarkEnd w:id="72"/>
    </w:p>
    <w:p w14:paraId="7C70D8F1" w14:textId="447CE977" w:rsidR="00AC56BB" w:rsidRPr="0091744E" w:rsidRDefault="00AC56BB" w:rsidP="00024DB4">
      <w:pPr>
        <w:pStyle w:val="Heading2"/>
        <w:spacing w:line="276" w:lineRule="auto"/>
      </w:pPr>
      <w:r w:rsidRPr="0091744E">
        <w:t>Odberateľ má právo domáhať sa popri zmluvnej pokute, na ktorú má nárok podľa príslušných ustanovení tejto Zmluvy, od Dodávateľ</w:t>
      </w:r>
      <w:r w:rsidR="00D95025" w:rsidRPr="0091744E">
        <w:t>a</w:t>
      </w:r>
      <w:r w:rsidRPr="0091744E">
        <w:t xml:space="preserve"> v plnom rozsahu náhrady škody spôsobenej porušením povinnosti, na ktorú sa takáto zmluvná pokuta</w:t>
      </w:r>
      <w:r w:rsidR="000F07D5" w:rsidRPr="0091744E">
        <w:t xml:space="preserve"> vzťahuje</w:t>
      </w:r>
      <w:r w:rsidRPr="0091744E">
        <w:t>.</w:t>
      </w:r>
    </w:p>
    <w:p w14:paraId="48DEE988" w14:textId="7802DC39" w:rsidR="000F07D5" w:rsidRPr="0091744E" w:rsidRDefault="000F07D5" w:rsidP="00024DB4">
      <w:pPr>
        <w:pStyle w:val="Heading2"/>
        <w:spacing w:line="276" w:lineRule="auto"/>
      </w:pPr>
      <w:r w:rsidRPr="0091744E">
        <w:t>V prípade, ak Zmluvná strana neuhradí včas svoj peňažný záväzok podľa tejto Zmluvy,</w:t>
      </w:r>
      <w:r w:rsidR="001236AA">
        <w:br/>
      </w:r>
      <w:r w:rsidRPr="0091744E">
        <w:t>je druhá Zmluvná strana od prvého dňa omeškania oprávnená požadovať od Zmluvnej strany v omeškaní úrok z omeškania vo výške 5 % p. a. z dlžnej sumy až do zaplatenia celej dlžnej sumy.</w:t>
      </w:r>
    </w:p>
    <w:p w14:paraId="0EE58656" w14:textId="1CBCB654" w:rsidR="00052CA2" w:rsidRPr="0091744E" w:rsidRDefault="00052CA2" w:rsidP="00024DB4">
      <w:pPr>
        <w:pStyle w:val="Heading2"/>
        <w:spacing w:line="276" w:lineRule="auto"/>
      </w:pPr>
      <w:bookmarkStart w:id="73" w:name="_Ref514750068"/>
      <w:r w:rsidRPr="0091744E">
        <w:t>V prípade, že nastane niektorá z nižšie uvedených okolností má Odberateľ na základe faktúry nárok požadovať od Dodávateľa zaplatenie a Dodávateľ je v prípade uplatnenia takého nároku zo strany Odberateľa povinný Odberateľovi zaplatiť nasledovné zmluvné pokuty</w:t>
      </w:r>
      <w:r w:rsidR="001236AA">
        <w:br/>
      </w:r>
      <w:r w:rsidRPr="0091744E">
        <w:t>(pre vylúčenie pochybností, pre každý prípad, kedy nastane akákoľvek z nižšie uvedených okolností, t. j. kedykoľvek aj opakovane):</w:t>
      </w:r>
      <w:bookmarkEnd w:id="73"/>
    </w:p>
    <w:p w14:paraId="61D52458" w14:textId="246CF39F" w:rsidR="008B3255" w:rsidRPr="0091744E" w:rsidRDefault="00D77D06" w:rsidP="00024DB4">
      <w:pPr>
        <w:pStyle w:val="Heading4"/>
        <w:spacing w:line="276" w:lineRule="auto"/>
      </w:pPr>
      <w:r w:rsidRPr="0091744E">
        <w:t xml:space="preserve">V </w:t>
      </w:r>
      <w:r w:rsidR="008B3255" w:rsidRPr="0091744E">
        <w:t xml:space="preserve">prípade, že </w:t>
      </w:r>
      <w:r w:rsidRPr="0091744E">
        <w:t>Dodávateľ nezačne dodávať alebo</w:t>
      </w:r>
      <w:r w:rsidR="008B3255" w:rsidRPr="0091744E">
        <w:t xml:space="preserve"> preruší alebo obmedzí dodávku </w:t>
      </w:r>
      <w:r w:rsidRPr="0091744E">
        <w:t>elektriny Odberateľovi</w:t>
      </w:r>
      <w:r w:rsidR="008B3255" w:rsidRPr="0091744E">
        <w:t xml:space="preserve"> nad rámec povolených obmedzení alebo prerušení dodávok </w:t>
      </w:r>
      <w:r w:rsidRPr="0091744E">
        <w:t>elektriny</w:t>
      </w:r>
      <w:r w:rsidR="008B3255" w:rsidRPr="0091744E">
        <w:t xml:space="preserve"> v zmysle Právnych predpisov, má </w:t>
      </w:r>
      <w:r w:rsidRPr="0091744E">
        <w:t>Odberateľ, ktorého sa dodávka elektriny týka</w:t>
      </w:r>
      <w:r w:rsidR="008B3255" w:rsidRPr="0091744E">
        <w:t xml:space="preserve"> nárok na zaplatenie zmluvnej pokuty vo výške </w:t>
      </w:r>
      <w:r w:rsidR="00776D0A">
        <w:t>100</w:t>
      </w:r>
      <w:r w:rsidR="008B3255" w:rsidRPr="0091744E">
        <w:t xml:space="preserve">,- EUR, za každú aj začatú hodinu </w:t>
      </w:r>
      <w:r w:rsidR="00EE345F" w:rsidRPr="0091744E">
        <w:t xml:space="preserve">nedodania, </w:t>
      </w:r>
      <w:r w:rsidR="008B3255" w:rsidRPr="0091744E">
        <w:t xml:space="preserve">obmedzenia alebo prerušenia dodávky </w:t>
      </w:r>
      <w:r w:rsidRPr="0091744E">
        <w:t>elektriny</w:t>
      </w:r>
      <w:r w:rsidR="008B3255" w:rsidRPr="0091744E">
        <w:t xml:space="preserve"> v rozpore s touto Zmluvou</w:t>
      </w:r>
      <w:r w:rsidRPr="0091744E">
        <w:t xml:space="preserve"> </w:t>
      </w:r>
      <w:r w:rsidR="00D95025" w:rsidRPr="0091744E">
        <w:t>a to za každé Odberné miesto samostatne</w:t>
      </w:r>
      <w:r w:rsidRPr="0091744E">
        <w:t>;</w:t>
      </w:r>
    </w:p>
    <w:p w14:paraId="55F49601" w14:textId="2A2F6A73" w:rsidR="00D77D06" w:rsidRDefault="008B3255" w:rsidP="00024DB4">
      <w:pPr>
        <w:pStyle w:val="Heading4"/>
        <w:spacing w:line="276" w:lineRule="auto"/>
      </w:pPr>
      <w:r w:rsidRPr="0091744E">
        <w:t>V prípade, ak nastane akákoľvek udalosť</w:t>
      </w:r>
      <w:r w:rsidR="008612BB">
        <w:t xml:space="preserve"> podľa bodu 18.2 Zmluvy</w:t>
      </w:r>
      <w:r w:rsidRPr="0091744E">
        <w:t xml:space="preserve">, ktorá oprávňuje </w:t>
      </w:r>
      <w:r w:rsidR="00D95025" w:rsidRPr="0091744E">
        <w:t>Odberateľa</w:t>
      </w:r>
      <w:r w:rsidRPr="0091744E">
        <w:t xml:space="preserve"> odstúpiť</w:t>
      </w:r>
      <w:r w:rsidR="008612BB">
        <w:t xml:space="preserve"> </w:t>
      </w:r>
      <w:r w:rsidRPr="0091744E">
        <w:t xml:space="preserve">od tejto Zmluvy, má </w:t>
      </w:r>
      <w:r w:rsidR="00D95025" w:rsidRPr="0091744E">
        <w:t>Odberateľ</w:t>
      </w:r>
      <w:r w:rsidRPr="0091744E">
        <w:t xml:space="preserve"> nárok na zaplatenie zmluvnej pokuty vo výške</w:t>
      </w:r>
      <w:r w:rsidR="008612BB">
        <w:t xml:space="preserve"> </w:t>
      </w:r>
      <w:r w:rsidR="00136EEA">
        <w:t>10 000</w:t>
      </w:r>
      <w:r w:rsidRPr="0091744E">
        <w:t>,- EUR</w:t>
      </w:r>
      <w:r w:rsidR="00EE345F" w:rsidRPr="0091744E">
        <w:t>;</w:t>
      </w:r>
    </w:p>
    <w:p w14:paraId="728518A8" w14:textId="6C34FC05" w:rsidR="00136EEA" w:rsidRDefault="00136EEA" w:rsidP="00024DB4">
      <w:pPr>
        <w:pStyle w:val="Heading4"/>
        <w:spacing w:line="276" w:lineRule="auto"/>
      </w:pPr>
      <w:r w:rsidRPr="00136EEA">
        <w:t>v prípade nedodržania stanovených kvalitatívnych parametrov dodávky elektrickej energie v príslušnom kalendárnom mesiaci bude mať Odberateľ nárok na zaplatenie zmluvnej pokuty vo výške určenej ako 1 % z fakturovanej sumy za odber elektriny (skutočný alebo prepočítaný) za daný kalendárny mesiac</w:t>
      </w:r>
      <w:r>
        <w:t xml:space="preserve">, v ktorom k nedodržaniu </w:t>
      </w:r>
      <w:r w:rsidRPr="00136EEA">
        <w:t>kvalitatívnych parametrov dodávky elektrickej energie</w:t>
      </w:r>
      <w:r>
        <w:t xml:space="preserve"> došlo.</w:t>
      </w:r>
    </w:p>
    <w:p w14:paraId="237AB907" w14:textId="77777777" w:rsidR="00773A40" w:rsidRPr="003A6B8F" w:rsidRDefault="00773A40" w:rsidP="00893A6B">
      <w:pPr>
        <w:pStyle w:val="Heading2"/>
        <w:spacing w:line="276" w:lineRule="auto"/>
      </w:pPr>
      <w:r w:rsidRPr="00DD642F">
        <w:t>Zaplatenie zmluvnej pokuty nezbavuje Dodávateľa povinnosti splniť svoj záväzok</w:t>
      </w:r>
      <w:r>
        <w:t>. Zaplatenie zmluvnej pokuty nezbavuje Dodávateľa zodpovednosti za náhradu škody v plnej výške.</w:t>
      </w:r>
    </w:p>
    <w:p w14:paraId="22F01BCD" w14:textId="03A3DA4E" w:rsidR="006D136C" w:rsidRPr="0091744E" w:rsidRDefault="006D136C" w:rsidP="00024DB4">
      <w:pPr>
        <w:pStyle w:val="Heading1"/>
        <w:keepNext w:val="0"/>
        <w:keepLines w:val="0"/>
        <w:spacing w:after="360" w:line="276" w:lineRule="auto"/>
      </w:pPr>
      <w:r w:rsidRPr="0091744E">
        <w:t>Vyššia moc</w:t>
      </w:r>
    </w:p>
    <w:p w14:paraId="70673DF1" w14:textId="77777777" w:rsidR="006D136C" w:rsidRPr="0091744E" w:rsidRDefault="006D136C" w:rsidP="00024DB4">
      <w:pPr>
        <w:pStyle w:val="Heading2"/>
        <w:spacing w:line="276" w:lineRule="auto"/>
      </w:pPr>
      <w:r w:rsidRPr="0091744E">
        <w:t xml:space="preserve">Zmluvné strany sú zbavené zodpovednosti za čiastočné alebo úplné neplnenie povinností vyplývajúcich zo Zmluvy, a to v prípadoch, keď toto neplnenie bolo výsledkom Vyššej moci. </w:t>
      </w:r>
    </w:p>
    <w:p w14:paraId="43C048C7" w14:textId="77777777" w:rsidR="006D136C" w:rsidRPr="0091744E" w:rsidRDefault="006D136C" w:rsidP="00024DB4">
      <w:pPr>
        <w:pStyle w:val="Heading2"/>
        <w:spacing w:line="276" w:lineRule="auto"/>
      </w:pPr>
      <w:r w:rsidRPr="0091744E">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42B4C871" w14:textId="77777777" w:rsidR="006D136C" w:rsidRPr="0091744E" w:rsidRDefault="006D136C" w:rsidP="00024DB4">
      <w:pPr>
        <w:pStyle w:val="Heading2"/>
        <w:spacing w:line="276" w:lineRule="auto"/>
      </w:pPr>
      <w:r w:rsidRPr="0091744E">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5D185525" w14:textId="6AC05A80" w:rsidR="00AB4889" w:rsidRPr="0091744E" w:rsidRDefault="00AB4889" w:rsidP="00024DB4">
      <w:pPr>
        <w:pStyle w:val="Heading1"/>
        <w:keepNext w:val="0"/>
        <w:keepLines w:val="0"/>
        <w:spacing w:after="360" w:line="276" w:lineRule="auto"/>
      </w:pPr>
      <w:r w:rsidRPr="0091744E">
        <w:t>Konflikt záujmov</w:t>
      </w:r>
    </w:p>
    <w:p w14:paraId="04661DDF" w14:textId="47FE8CD1" w:rsidR="00AB4889" w:rsidRPr="0091744E" w:rsidRDefault="00AB4889" w:rsidP="00024DB4">
      <w:pPr>
        <w:pStyle w:val="Heading2"/>
        <w:spacing w:line="276" w:lineRule="auto"/>
      </w:pPr>
      <w:r w:rsidRPr="0091744E">
        <w:t>Dodávateľ vyvinie všetko úsilie a príjme všetky nevyhnutné opatrenia, aby on a jeho Subdodávatelia zabránili akejkoľvek situácii, kedy by plnenie tejto Zmluvy malo alebo mohlo byť ohrozené z dôvodu ekonomických, politických, národnostných, rodinných alebo akýchkoľvek iných obdobných väzieb alebo inej formy spoločného záujmu (ďalej aj ako „</w:t>
      </w:r>
      <w:r w:rsidRPr="0091744E">
        <w:rPr>
          <w:b/>
          <w:bCs/>
        </w:rPr>
        <w:t>Konflikt záujmov</w:t>
      </w:r>
      <w:r w:rsidRPr="0091744E">
        <w:t>“).</w:t>
      </w:r>
    </w:p>
    <w:p w14:paraId="1B12A26A" w14:textId="0B6D12DC" w:rsidR="00AB4889" w:rsidRPr="0091744E" w:rsidRDefault="00AB4889" w:rsidP="00024DB4">
      <w:pPr>
        <w:pStyle w:val="Heading2"/>
        <w:spacing w:line="276" w:lineRule="auto"/>
      </w:pPr>
      <w:r w:rsidRPr="0091744E">
        <w:t xml:space="preserve">V prípade výskytu akejkoľvek situácie, kedy by nastal alebo by taká situácia smerovala k tomu, že nastane Konflikt záujmov, Dodávateľ je o tom povinný bezodkladne informovať </w:t>
      </w:r>
      <w:r w:rsidR="00F42D28" w:rsidRPr="0091744E">
        <w:t xml:space="preserve">Odberateľa </w:t>
      </w:r>
      <w:r w:rsidRPr="0091744E">
        <w:t xml:space="preserve">v písomnej forme. Dodávateľ príjme všetky nevyhnutné kroky k tomu, aby bol Konflikt záujmov odvrátený alebo odstránený. </w:t>
      </w:r>
    </w:p>
    <w:p w14:paraId="3CF64245" w14:textId="77777777" w:rsidR="00D81525" w:rsidRPr="0091744E" w:rsidRDefault="00D81525" w:rsidP="00024DB4">
      <w:pPr>
        <w:pStyle w:val="Heading1"/>
        <w:keepNext w:val="0"/>
        <w:keepLines w:val="0"/>
        <w:spacing w:after="360" w:line="276" w:lineRule="auto"/>
      </w:pPr>
      <w:bookmarkStart w:id="74" w:name="_Ref73709943"/>
      <w:bookmarkStart w:id="75" w:name="_Ref91064340"/>
      <w:bookmarkEnd w:id="71"/>
      <w:r w:rsidRPr="0091744E">
        <w:t>Subdodávatelia</w:t>
      </w:r>
      <w:bookmarkEnd w:id="74"/>
      <w:bookmarkEnd w:id="75"/>
    </w:p>
    <w:p w14:paraId="3049A01D" w14:textId="191BD841" w:rsidR="00C8283D" w:rsidRPr="0091744E" w:rsidRDefault="00A80BDA" w:rsidP="00024DB4">
      <w:pPr>
        <w:pStyle w:val="Heading2"/>
        <w:widowControl w:val="0"/>
        <w:spacing w:line="276" w:lineRule="auto"/>
        <w:rPr>
          <w:bCs/>
        </w:rPr>
      </w:pPr>
      <w:bookmarkStart w:id="76" w:name="_Ref73712980"/>
      <w:r w:rsidRPr="0091744E">
        <w:t>Dodávateľ</w:t>
      </w:r>
      <w:r w:rsidR="00C8283D" w:rsidRPr="0091744E">
        <w:t xml:space="preserve"> je oprávnený plnením vybraných častí tejto Zmluvy poveriť svojich Subdodávateľov</w:t>
      </w:r>
      <w:r w:rsidR="00404144">
        <w:t xml:space="preserve"> v zmysle podmienok vyplývajúcich z Rámcovej dohody</w:t>
      </w:r>
      <w:r w:rsidR="00404144" w:rsidRPr="0091744E">
        <w:t>.</w:t>
      </w:r>
    </w:p>
    <w:p w14:paraId="04FBE46D" w14:textId="77777777" w:rsidR="00DD7768" w:rsidRPr="0091744E" w:rsidRDefault="00DD7768" w:rsidP="00024DB4">
      <w:pPr>
        <w:pStyle w:val="Heading1"/>
        <w:keepNext w:val="0"/>
        <w:keepLines w:val="0"/>
        <w:spacing w:after="360" w:line="276" w:lineRule="auto"/>
      </w:pPr>
      <w:bookmarkStart w:id="77" w:name="_Ref154141926"/>
      <w:bookmarkEnd w:id="76"/>
      <w:r w:rsidRPr="0091744E">
        <w:t>Komunikácia a oprávnené osoby</w:t>
      </w:r>
      <w:bookmarkEnd w:id="77"/>
    </w:p>
    <w:p w14:paraId="576AA4DB" w14:textId="44754149" w:rsidR="00DD7768" w:rsidRPr="0091744E" w:rsidRDefault="00DD7768" w:rsidP="00024DB4">
      <w:pPr>
        <w:pStyle w:val="Heading2"/>
        <w:widowControl w:val="0"/>
        <w:spacing w:line="276" w:lineRule="auto"/>
      </w:pPr>
      <w:r w:rsidRPr="0091744E">
        <w:t>Všetky oznámenia, žiadosti, požiadavky a ostatná komunikácia, ktoré sa vyžadujú</w:t>
      </w:r>
      <w:r w:rsidR="004F0AD8">
        <w:br/>
      </w:r>
      <w:r w:rsidRPr="0091744E">
        <w:t>alebo sú v tejto Zmluve inak predpokladané, musia byť v písomnej forme, v slovenskom jazyku, a budú sa doručovať jedným alebo viacerými z nasledujúcich spôsobov, pričom</w:t>
      </w:r>
      <w:r w:rsidR="004F0AD8">
        <w:br/>
      </w:r>
      <w:r w:rsidRPr="0091744E">
        <w:t>sa budú považovať za riadne doručené, ak:</w:t>
      </w:r>
    </w:p>
    <w:p w14:paraId="31433A27" w14:textId="77777777" w:rsidR="00DD7768" w:rsidRPr="0091744E" w:rsidRDefault="00DD7768" w:rsidP="00024DB4">
      <w:pPr>
        <w:pStyle w:val="Heading4"/>
        <w:widowControl w:val="0"/>
        <w:spacing w:line="276" w:lineRule="auto"/>
      </w:pPr>
      <w:r w:rsidRPr="0091744E">
        <w:t>budú doručované osobne, pri prijatí alebo odmietnutí prevzatia;</w:t>
      </w:r>
    </w:p>
    <w:p w14:paraId="7B1AC6C7" w14:textId="487DA07A" w:rsidR="00DD7768" w:rsidRPr="0091744E" w:rsidRDefault="00A91C52" w:rsidP="00024DB4">
      <w:pPr>
        <w:pStyle w:val="Heading4"/>
        <w:widowControl w:val="0"/>
        <w:spacing w:line="276" w:lineRule="auto"/>
      </w:pPr>
      <w:bookmarkStart w:id="78" w:name="_Ref73711600"/>
      <w:r w:rsidRPr="0091744E">
        <w:t xml:space="preserve">ak to nie je vylúčené podľa niektorého ustanovenia tejto Zmluvy tak </w:t>
      </w:r>
      <w:r w:rsidR="00DD7768" w:rsidRPr="0091744E">
        <w:t>budú zasielané elektronickou poštou (e-mailom), v momente, kedy systém elektronickej pošty odosielateľa alebo príjemcu pošle na e-mailovú adresu odosielateľa potvrdenie</w:t>
      </w:r>
      <w:r w:rsidR="004F0AD8">
        <w:br/>
      </w:r>
      <w:r w:rsidR="00DD7768" w:rsidRPr="0091744E">
        <w:t>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78"/>
      <w:r w:rsidR="00DD7768" w:rsidRPr="0091744E">
        <w:t xml:space="preserve"> </w:t>
      </w:r>
    </w:p>
    <w:p w14:paraId="78393A78" w14:textId="7B26AD01" w:rsidR="00DD7768" w:rsidRPr="0091744E" w:rsidRDefault="00DD7768" w:rsidP="00024DB4">
      <w:pPr>
        <w:pStyle w:val="Heading4"/>
        <w:widowControl w:val="0"/>
        <w:spacing w:line="276" w:lineRule="auto"/>
      </w:pPr>
      <w:r w:rsidRPr="0091744E">
        <w:t>budú doručované ako doporučená zásielka</w:t>
      </w:r>
      <w:r w:rsidR="004F0AD8">
        <w:t xml:space="preserve"> do vlastných rúk</w:t>
      </w:r>
      <w:r w:rsidRPr="0091744E">
        <w:t>, prevzatím, odmietnutím prevzatia alebo prvý pracovný deň po tom, čo pošta vráti komunikáciu odosielajúcej strane ako nedoručenú.</w:t>
      </w:r>
    </w:p>
    <w:p w14:paraId="3016C633" w14:textId="77777777" w:rsidR="000327E8" w:rsidRPr="0091744E" w:rsidRDefault="00DD7768" w:rsidP="00024DB4">
      <w:pPr>
        <w:pStyle w:val="Heading2"/>
        <w:widowControl w:val="0"/>
        <w:spacing w:line="276" w:lineRule="auto"/>
      </w:pPr>
      <w:r w:rsidRPr="0091744E">
        <w:t>Všetky oznámenia, žiadosti, požiadavky a ostatná</w:t>
      </w:r>
      <w:r w:rsidR="00F01525" w:rsidRPr="0091744E">
        <w:t xml:space="preserve"> komunikácia budú adresované na </w:t>
      </w:r>
      <w:r w:rsidRPr="0091744E">
        <w:t>príslušné adresy sídla Zmluvných strán a/alebo adresy Zmluvných strán uvedené v záhlaví tejto Zmluvy a</w:t>
      </w:r>
      <w:r w:rsidR="00FF2507" w:rsidRPr="0091744E">
        <w:t xml:space="preserve"> zároveň kontaktným osobám</w:t>
      </w:r>
      <w:r w:rsidR="000327E8" w:rsidRPr="0091744E">
        <w:t xml:space="preserve"> uvedeným nižšie:</w:t>
      </w:r>
    </w:p>
    <w:p w14:paraId="17E8FE9E" w14:textId="2D080B73" w:rsidR="002142B4" w:rsidRPr="0091744E" w:rsidRDefault="002142B4" w:rsidP="00024DB4">
      <w:pPr>
        <w:pStyle w:val="Heading4"/>
        <w:spacing w:line="276" w:lineRule="auto"/>
      </w:pPr>
      <w:r w:rsidRPr="0091744E">
        <w:t xml:space="preserve">Kontaktné osoby na strane </w:t>
      </w:r>
      <w:r w:rsidR="009A339F" w:rsidRPr="0091744E">
        <w:t>Odberateľa</w:t>
      </w:r>
    </w:p>
    <w:p w14:paraId="02BBDF09" w14:textId="6C22EF5E" w:rsidR="002142B4" w:rsidRPr="00DF0CD8" w:rsidRDefault="002142B4" w:rsidP="00024DB4">
      <w:pPr>
        <w:pStyle w:val="Heading4"/>
        <w:numPr>
          <w:ilvl w:val="0"/>
          <w:numId w:val="0"/>
        </w:numPr>
        <w:spacing w:line="276" w:lineRule="auto"/>
        <w:ind w:left="1440"/>
      </w:pPr>
      <w:r w:rsidRPr="00DF0CD8">
        <w:t>[•].</w:t>
      </w:r>
    </w:p>
    <w:p w14:paraId="1BBE7586" w14:textId="77777777" w:rsidR="002142B4" w:rsidRPr="00DF0CD8" w:rsidRDefault="002142B4" w:rsidP="00024DB4">
      <w:pPr>
        <w:pStyle w:val="Heading4"/>
        <w:spacing w:line="276" w:lineRule="auto"/>
      </w:pPr>
      <w:r w:rsidRPr="00DF0CD8">
        <w:t>Kontaktné osoby na strane Dodávateľa</w:t>
      </w:r>
    </w:p>
    <w:p w14:paraId="46851703" w14:textId="7D616075" w:rsidR="00DD7768" w:rsidRPr="00DF0CD8" w:rsidRDefault="000327E8" w:rsidP="00024DB4">
      <w:pPr>
        <w:pStyle w:val="Heading4"/>
        <w:numPr>
          <w:ilvl w:val="0"/>
          <w:numId w:val="0"/>
        </w:numPr>
        <w:spacing w:line="276" w:lineRule="auto"/>
        <w:ind w:left="1440"/>
      </w:pPr>
      <w:r w:rsidRPr="00DF0CD8">
        <w:t>[•].</w:t>
      </w:r>
    </w:p>
    <w:p w14:paraId="5633E233" w14:textId="0A407BEA" w:rsidR="00A91C52" w:rsidRPr="0091744E" w:rsidRDefault="00007283" w:rsidP="00024DB4">
      <w:pPr>
        <w:pStyle w:val="Heading2"/>
        <w:widowControl w:val="0"/>
        <w:spacing w:line="276" w:lineRule="auto"/>
      </w:pPr>
      <w:r w:rsidRPr="0091744E">
        <w:t>Podľa tejto Zmluvy nie je účinne možné doručiť emailom</w:t>
      </w:r>
      <w:r w:rsidR="00D50E3E" w:rsidRPr="0091744E">
        <w:t xml:space="preserve"> podľa bodu </w:t>
      </w:r>
      <w:r w:rsidRPr="0091744E">
        <w:fldChar w:fldCharType="begin"/>
      </w:r>
      <w:r w:rsidRPr="0091744E">
        <w:instrText xml:space="preserve"> REF _Ref73711600 \r \h </w:instrText>
      </w:r>
      <w:r w:rsidR="00D50E3E" w:rsidRPr="0091744E">
        <w:instrText xml:space="preserve"> \* MERGEFORMAT </w:instrText>
      </w:r>
      <w:r w:rsidRPr="0091744E">
        <w:fldChar w:fldCharType="separate"/>
      </w:r>
      <w:r w:rsidR="00161B61">
        <w:t>16.1(b)</w:t>
      </w:r>
      <w:r w:rsidRPr="0091744E">
        <w:fldChar w:fldCharType="end"/>
      </w:r>
      <w:r w:rsidRPr="0091744E">
        <w:t xml:space="preserve"> </w:t>
      </w:r>
      <w:r w:rsidR="00D50E3E" w:rsidRPr="0091744E">
        <w:t xml:space="preserve">žiadne odstúpenie od Zmluvy. </w:t>
      </w:r>
    </w:p>
    <w:p w14:paraId="1321C5BC" w14:textId="77777777" w:rsidR="00682646" w:rsidRPr="0091744E" w:rsidRDefault="00682646" w:rsidP="00024DB4">
      <w:pPr>
        <w:pStyle w:val="Heading1"/>
        <w:keepNext w:val="0"/>
        <w:keepLines w:val="0"/>
        <w:spacing w:after="360" w:line="276" w:lineRule="auto"/>
      </w:pPr>
      <w:bookmarkStart w:id="79" w:name="_Toc59181923"/>
      <w:r w:rsidRPr="0091744E">
        <w:t>Mlčanlivosť a dôverné informácie</w:t>
      </w:r>
      <w:bookmarkEnd w:id="79"/>
    </w:p>
    <w:p w14:paraId="11AB8B73" w14:textId="6E2BAFF6" w:rsidR="00682646" w:rsidRPr="0091744E" w:rsidRDefault="00682646" w:rsidP="00024DB4">
      <w:pPr>
        <w:pStyle w:val="Heading2"/>
        <w:widowControl w:val="0"/>
        <w:spacing w:line="276" w:lineRule="auto"/>
      </w:pPr>
      <w:r w:rsidRPr="0091744E">
        <w:t>Zmluvné strany sú povinné zachovávať mlčanlivosť o akýchkoľvek in</w:t>
      </w:r>
      <w:r w:rsidR="00F01525" w:rsidRPr="0091744E">
        <w:t>formáciách a </w:t>
      </w:r>
      <w:r w:rsidRPr="0091744E">
        <w:t>údajoch (bez ohľadu na to, či sú také údaje alebo informácie komerčnej, marketingovej, finančnej, technickej alebo inej povahy, know-how), ktoré druhá Zmluvná strana označí za dôverné alebo ako predmet obchodného tajomstva a sú pre takéto údaje a informácie naplnené všetky zákonné predpoklady pre ich vnímanie ako obchodného tajomstva (ďalej aj ako „</w:t>
      </w:r>
      <w:r w:rsidRPr="0091744E">
        <w:rPr>
          <w:b/>
          <w:bCs/>
        </w:rPr>
        <w:t>Dôverné informácie</w:t>
      </w:r>
      <w:r w:rsidRPr="0091744E">
        <w:t xml:space="preserve">“). </w:t>
      </w:r>
    </w:p>
    <w:p w14:paraId="7D117F8F" w14:textId="77777777" w:rsidR="00682646" w:rsidRPr="0091744E" w:rsidRDefault="00682646" w:rsidP="00024DB4">
      <w:pPr>
        <w:pStyle w:val="Heading2"/>
        <w:widowControl w:val="0"/>
        <w:spacing w:line="276" w:lineRule="auto"/>
      </w:pPr>
      <w:bookmarkStart w:id="80" w:name="_Ref518494073"/>
      <w:r w:rsidRPr="0091744E">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80"/>
    </w:p>
    <w:p w14:paraId="2357876A" w14:textId="4F221519" w:rsidR="00682646" w:rsidRPr="0091744E" w:rsidRDefault="00682646" w:rsidP="00024DB4">
      <w:pPr>
        <w:pStyle w:val="Heading4"/>
        <w:spacing w:line="276" w:lineRule="auto"/>
      </w:pPr>
      <w:r w:rsidRPr="0091744E">
        <w:t>ide o zverejnenie samotného textu Zmluvy alebo iných informácií, ktoré sa získali</w:t>
      </w:r>
      <w:r w:rsidR="004F0AD8">
        <w:br/>
      </w:r>
      <w:r w:rsidRPr="0091744E">
        <w:t xml:space="preserve">za verejné financie alebo sa týkajú používania verejných financií a ktoré </w:t>
      </w:r>
      <w:r w:rsidR="00247641" w:rsidRPr="0091744E">
        <w:t>KSK</w:t>
      </w:r>
      <w:r w:rsidR="008B2C58">
        <w:br/>
      </w:r>
      <w:r w:rsidR="00C61E32" w:rsidRPr="0091744E">
        <w:t>a/alebo Odberateľ</w:t>
      </w:r>
      <w:r w:rsidR="00C61E32" w:rsidRPr="0091744E" w:rsidDel="00C61E32">
        <w:t xml:space="preserve"> </w:t>
      </w:r>
      <w:r w:rsidRPr="0091744E">
        <w:t>zverejňuje z dôvodu transparentnosti podľa Právnych predpisov;</w:t>
      </w:r>
    </w:p>
    <w:p w14:paraId="6FF2A7B9" w14:textId="77777777" w:rsidR="00682646" w:rsidRPr="0091744E" w:rsidRDefault="00682646" w:rsidP="00024DB4">
      <w:pPr>
        <w:pStyle w:val="Heading4"/>
        <w:spacing w:line="276" w:lineRule="auto"/>
      </w:pPr>
      <w:r w:rsidRPr="0091744E">
        <w:t>to bude potrebné pre plnenie jej povinností podľa tejto Zmluvy;</w:t>
      </w:r>
    </w:p>
    <w:p w14:paraId="4B196994" w14:textId="77777777" w:rsidR="00682646" w:rsidRPr="0091744E" w:rsidRDefault="00682646" w:rsidP="00024DB4">
      <w:pPr>
        <w:pStyle w:val="Heading4"/>
        <w:spacing w:line="276" w:lineRule="auto"/>
      </w:pPr>
      <w:r w:rsidRPr="0091744E">
        <w:t>na to bude povinná podľa právneho predpisu alebo podľa vykonateľného rozhodnutia, opatrenia alebo výzvy príslušného orgánu verejnej moci;</w:t>
      </w:r>
    </w:p>
    <w:p w14:paraId="28F438E5" w14:textId="77777777" w:rsidR="00682646" w:rsidRPr="0091744E" w:rsidRDefault="00682646" w:rsidP="00024DB4">
      <w:pPr>
        <w:pStyle w:val="Heading4"/>
        <w:spacing w:line="276" w:lineRule="auto"/>
      </w:pPr>
      <w:r w:rsidRPr="0091744E">
        <w:t>to bude potrebné v súdnych, rozhodcovských, správnych a iných obdobných konaniach;</w:t>
      </w:r>
    </w:p>
    <w:p w14:paraId="3C3772C6" w14:textId="77777777" w:rsidR="00682646" w:rsidRPr="0091744E" w:rsidRDefault="00682646" w:rsidP="00024DB4">
      <w:pPr>
        <w:pStyle w:val="Heading4"/>
        <w:spacing w:line="276" w:lineRule="auto"/>
      </w:pPr>
      <w:r w:rsidRPr="0091744E">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363AD7A5" w14:textId="77777777" w:rsidR="00682646" w:rsidRPr="0091744E" w:rsidRDefault="00682646" w:rsidP="00024DB4">
      <w:pPr>
        <w:pStyle w:val="Heading4"/>
        <w:spacing w:line="276" w:lineRule="auto"/>
      </w:pPr>
      <w:r w:rsidRPr="0091744E">
        <w:t xml:space="preserve">treťou osobou bude osoba, ktorá má vo vzťahu k Zmluvnej strane postavenie ovládajúcej osoby alebo ovládanej osoby podľa príslušných ustanovení Obchodného zákonníka. </w:t>
      </w:r>
    </w:p>
    <w:p w14:paraId="0A6F93E3" w14:textId="01E10C9E" w:rsidR="00682646" w:rsidRPr="0091744E" w:rsidRDefault="00682646" w:rsidP="00024DB4">
      <w:pPr>
        <w:pStyle w:val="Heading2"/>
        <w:widowControl w:val="0"/>
        <w:spacing w:line="276" w:lineRule="auto"/>
      </w:pPr>
      <w:r w:rsidRPr="0091744E">
        <w:t>Zmluvné strany sa dohodli, že obsah Zmluvy, vrátane obsahu všetkých jej príloh, je verejný</w:t>
      </w:r>
      <w:r w:rsidR="008B2C58">
        <w:br/>
      </w:r>
      <w:r w:rsidRPr="0091744E">
        <w:t xml:space="preserve">a nevzťahujú sa naň ustanovenia o ochrane informácií ako to ustanovuje </w:t>
      </w:r>
      <w:r w:rsidRPr="0091744E">
        <w:fldChar w:fldCharType="begin"/>
      </w:r>
      <w:r w:rsidRPr="0091744E">
        <w:instrText xml:space="preserve"> REF _Ref518494073 \r \h  \* MERGEFORMAT </w:instrText>
      </w:r>
      <w:r w:rsidRPr="0091744E">
        <w:fldChar w:fldCharType="separate"/>
      </w:r>
      <w:r w:rsidR="00161B61">
        <w:t>17.2</w:t>
      </w:r>
      <w:r w:rsidRPr="0091744E">
        <w:fldChar w:fldCharType="end"/>
      </w:r>
      <w:r w:rsidRPr="0091744E">
        <w:t xml:space="preserve"> tejto Zmluvy.</w:t>
      </w:r>
    </w:p>
    <w:p w14:paraId="75890EC1" w14:textId="72A678E2" w:rsidR="00682646" w:rsidRPr="0091744E" w:rsidRDefault="00682646" w:rsidP="00024DB4">
      <w:pPr>
        <w:pStyle w:val="Heading2"/>
        <w:widowControl w:val="0"/>
        <w:spacing w:line="276" w:lineRule="auto"/>
      </w:pPr>
      <w:r w:rsidRPr="0091744E">
        <w:t>Povinnosť zachovávať mlčanlivosť podľa tohto bodu zostáva v platnosti aj po ukončení tejto Zmluvy.</w:t>
      </w:r>
    </w:p>
    <w:p w14:paraId="2A632CFF" w14:textId="77777777" w:rsidR="00773A40" w:rsidRDefault="00773A40" w:rsidP="00773A40">
      <w:pPr>
        <w:pStyle w:val="Heading1"/>
        <w:keepNext w:val="0"/>
        <w:keepLines w:val="0"/>
        <w:spacing w:after="360" w:line="276" w:lineRule="auto"/>
      </w:pPr>
      <w:r>
        <w:t>Výzva na nápravu</w:t>
      </w:r>
    </w:p>
    <w:p w14:paraId="39C1E98F" w14:textId="166734FA" w:rsidR="00773A40" w:rsidRPr="00DD642F" w:rsidRDefault="00773A40" w:rsidP="00773A40">
      <w:pPr>
        <w:pStyle w:val="Heading2"/>
      </w:pPr>
      <w:r>
        <w:t>Odberateľ</w:t>
      </w:r>
      <w:r w:rsidRPr="00DD642F">
        <w:t xml:space="preserve"> je oprávnený kontrolovať plnenie akýchkoľvek povinností </w:t>
      </w:r>
      <w:r>
        <w:t>Dodávateľa</w:t>
      </w:r>
      <w:r w:rsidRPr="00DD642F">
        <w:t xml:space="preserve"> na základe tejto Zmluvy. Ak </w:t>
      </w:r>
      <w:r>
        <w:t>Dodávateľ</w:t>
      </w:r>
      <w:r w:rsidRPr="00DD642F">
        <w:t xml:space="preserve"> porušuje alebo neplní akýmkoľvek spôsobom túto Zmluvu</w:t>
      </w:r>
      <w:r>
        <w:t xml:space="preserve"> </w:t>
      </w:r>
      <w:r w:rsidRPr="00DD642F">
        <w:t xml:space="preserve">je </w:t>
      </w:r>
      <w:r>
        <w:t>Odberateľ</w:t>
      </w:r>
      <w:r w:rsidRPr="00DD642F">
        <w:t xml:space="preserve"> oprávnený vyzvať </w:t>
      </w:r>
      <w:r>
        <w:t>Dodávateľa</w:t>
      </w:r>
      <w:r w:rsidRPr="00DD642F">
        <w:t xml:space="preserve">, aby toto porušenie alebo neplnenie napravil v primeranej lehote na nápravu. Ak s prihliadnutím na dohodu Zmluvných strán nie je primeranou lehotou na nápravu iná lehota, platí, že primeranou lehotou na nápravu je desať (10) kalendárnych dní. Pokiaľ </w:t>
      </w:r>
      <w:r>
        <w:t>Dodávateľ</w:t>
      </w:r>
      <w:r w:rsidRPr="00DD642F">
        <w:t xml:space="preserve"> nenapraví toto porušenie alebo neplnenie v lehote na nápravu určenej podľa tohto bodu, má </w:t>
      </w:r>
      <w:r>
        <w:t>Odberateľ</w:t>
      </w:r>
      <w:r w:rsidRPr="00DD642F">
        <w:t xml:space="preserve"> právo určiť </w:t>
      </w:r>
      <w:r>
        <w:t>Dodávateľovi</w:t>
      </w:r>
      <w:r w:rsidRPr="00DD642F">
        <w:t xml:space="preserve"> ešte jednu náhradnú lehotu na nápravu. Pokiaľ </w:t>
      </w:r>
      <w:r>
        <w:t>Dodávateľ</w:t>
      </w:r>
      <w:r w:rsidRPr="00DD642F">
        <w:t xml:space="preserve"> nenapraví toto porušenie alebo neplnenie ani v druhej náhradnej lehote na nápravu určenej podľa tohto bodu, má </w:t>
      </w:r>
      <w:r>
        <w:t>Odberateľ</w:t>
      </w:r>
      <w:r w:rsidRPr="00DD642F">
        <w:t xml:space="preserve"> právo od tejto Zmluvy odstúpiť.</w:t>
      </w:r>
    </w:p>
    <w:p w14:paraId="2D4367C6" w14:textId="77777777" w:rsidR="000528C7" w:rsidRPr="0091744E" w:rsidRDefault="000528C7" w:rsidP="00024DB4">
      <w:pPr>
        <w:pStyle w:val="Heading1"/>
        <w:keepNext w:val="0"/>
        <w:keepLines w:val="0"/>
        <w:spacing w:after="360" w:line="276" w:lineRule="auto"/>
      </w:pPr>
      <w:r w:rsidRPr="0091744E">
        <w:t>Zánik zmluvy</w:t>
      </w:r>
    </w:p>
    <w:p w14:paraId="0DF0EA07" w14:textId="77777777" w:rsidR="000528C7" w:rsidRPr="0091744E" w:rsidRDefault="000528C7" w:rsidP="00024DB4">
      <w:pPr>
        <w:pStyle w:val="Heading2"/>
        <w:spacing w:line="276" w:lineRule="auto"/>
      </w:pPr>
      <w:r w:rsidRPr="0091744E">
        <w:t xml:space="preserve">Túto Zmluvu je možné predčasne ukončiť </w:t>
      </w:r>
    </w:p>
    <w:p w14:paraId="1E06827F" w14:textId="39347531" w:rsidR="00FD2638" w:rsidRPr="0091744E" w:rsidRDefault="000528C7" w:rsidP="00024DB4">
      <w:pPr>
        <w:pStyle w:val="Heading4"/>
        <w:spacing w:line="276" w:lineRule="auto"/>
      </w:pPr>
      <w:r w:rsidRPr="0091744E">
        <w:t xml:space="preserve">dohodou Zmluvných strán; </w:t>
      </w:r>
      <w:r w:rsidR="00136EEA">
        <w:t>alebo</w:t>
      </w:r>
    </w:p>
    <w:p w14:paraId="60FCCE63" w14:textId="77777777" w:rsidR="000528C7" w:rsidRPr="0091744E" w:rsidRDefault="000528C7" w:rsidP="00024DB4">
      <w:pPr>
        <w:pStyle w:val="Heading4"/>
        <w:spacing w:line="276" w:lineRule="auto"/>
      </w:pPr>
      <w:r w:rsidRPr="0091744E">
        <w:t>odstúpením od tejto Zmluvy niektorou zo Zmluvných strán v súlade s podmienkami tejto Zmluvy.</w:t>
      </w:r>
    </w:p>
    <w:p w14:paraId="5D86A546" w14:textId="77777777" w:rsidR="000528C7" w:rsidRPr="0091744E" w:rsidRDefault="000528C7" w:rsidP="00024DB4">
      <w:pPr>
        <w:pStyle w:val="Heading2"/>
        <w:spacing w:line="276" w:lineRule="auto"/>
      </w:pPr>
      <w:r w:rsidRPr="0091744E">
        <w:t>Nad rámec oprávnenia v ostatných ustanoveniach tejto Zmluvy je Odberateľ oprávnený odstúpiť od tejto Zmluvy v nasledovných prípadoch, ktoré znamenajú podstatné porušenie Zmluvy:</w:t>
      </w:r>
    </w:p>
    <w:p w14:paraId="117F4B32" w14:textId="0324F63D" w:rsidR="000528C7" w:rsidRPr="0091744E" w:rsidRDefault="00394F08" w:rsidP="00024DB4">
      <w:pPr>
        <w:pStyle w:val="Heading4"/>
        <w:spacing w:line="276" w:lineRule="auto"/>
      </w:pPr>
      <w:r w:rsidRPr="0091744E">
        <w:t>v</w:t>
      </w:r>
      <w:r w:rsidR="000528C7" w:rsidRPr="0091744E">
        <w:t xml:space="preserve"> prípade možnosti odstúpenia od Rámcovej dohody zo strany </w:t>
      </w:r>
      <w:r w:rsidR="00136EEA">
        <w:t>Mesta Košice</w:t>
      </w:r>
      <w:r w:rsidR="000528C7" w:rsidRPr="0091744E">
        <w:t xml:space="preserve"> alebo v prípade zániku Rámcovej dohody;</w:t>
      </w:r>
    </w:p>
    <w:p w14:paraId="22A96A75" w14:textId="2FD0B2E7" w:rsidR="006D7B52" w:rsidRPr="0091744E" w:rsidRDefault="00136EEA" w:rsidP="00024DB4">
      <w:pPr>
        <w:pStyle w:val="Heading4"/>
        <w:spacing w:line="276" w:lineRule="auto"/>
      </w:pPr>
      <w:r>
        <w:t xml:space="preserve">ak </w:t>
      </w:r>
      <w:r w:rsidR="00224A86" w:rsidRPr="0091744E">
        <w:t xml:space="preserve">z dôvodov na strane Dodávateľa nad rámec povolených obmedzení alebo prerušení dodávok elektriny v zmysle Právnych predpisov, </w:t>
      </w:r>
      <w:bookmarkStart w:id="81" w:name="_Hlk163048964"/>
      <w:r w:rsidR="00224A86" w:rsidRPr="0091744E">
        <w:t>dôjde v</w:t>
      </w:r>
      <w:r w:rsidR="00394F08" w:rsidRPr="0091744E">
        <w:t>o viac ako</w:t>
      </w:r>
      <w:r w:rsidR="00224A86" w:rsidRPr="0091744E">
        <w:t xml:space="preserve"> </w:t>
      </w:r>
      <w:r w:rsidR="00394F08" w:rsidRPr="0091744E">
        <w:t>7</w:t>
      </w:r>
      <w:r w:rsidR="00B51095" w:rsidRPr="0091744E">
        <w:t xml:space="preserve"> </w:t>
      </w:r>
      <w:r w:rsidR="00224A86" w:rsidRPr="0091744E">
        <w:t xml:space="preserve"> dňoch</w:t>
      </w:r>
      <w:r w:rsidR="00394F08" w:rsidRPr="0091744E">
        <w:t xml:space="preserve"> </w:t>
      </w:r>
      <w:r w:rsidR="00224A86" w:rsidRPr="0091744E">
        <w:t xml:space="preserve">(pričom takéto dni nemusia nasledovať bezprostredne po sebe) </w:t>
      </w:r>
      <w:r w:rsidR="002E79D2" w:rsidRPr="0091744E">
        <w:t xml:space="preserve">alebo 2 dni (pričom takéto dni musia </w:t>
      </w:r>
      <w:r w:rsidR="00850E40" w:rsidRPr="0091744E">
        <w:t>nasledovať</w:t>
      </w:r>
      <w:r w:rsidR="002E79D2" w:rsidRPr="0091744E">
        <w:t xml:space="preserve"> bezprostredne po sebe)</w:t>
      </w:r>
      <w:bookmarkEnd w:id="81"/>
      <w:r w:rsidR="002E79D2" w:rsidRPr="0091744E">
        <w:t xml:space="preserve"> </w:t>
      </w:r>
      <w:r w:rsidR="00224A86" w:rsidRPr="0091744E">
        <w:t>v priebehu predchádzajúcich 365 dní</w:t>
      </w:r>
      <w:r w:rsidR="008B2C58">
        <w:br/>
      </w:r>
      <w:r w:rsidR="00224A86" w:rsidRPr="0091744E">
        <w:t>(hoc aj len počas časti dňa) k prerušeniu alebo obmedzeniu dodávok elektriny</w:t>
      </w:r>
      <w:r w:rsidR="008B2C58">
        <w:br/>
      </w:r>
      <w:r w:rsidR="00224A86" w:rsidRPr="0091744E">
        <w:t>do ktoréhokoľvek Odberného miesta (pre vylúčenie pochybností sa do dní podľa tohto bodu nezarátavajú dni výpadku dodávok z dôvodu výkonu plánovaných opráv</w:t>
      </w:r>
      <w:r w:rsidR="008B2C58">
        <w:br/>
      </w:r>
      <w:r w:rsidR="00224A86" w:rsidRPr="0091744E">
        <w:t>a údržby v súlade s Právnymi predpismi);</w:t>
      </w:r>
    </w:p>
    <w:p w14:paraId="4B1D7020" w14:textId="12707C46" w:rsidR="00B51095" w:rsidDel="008031D2" w:rsidRDefault="008B2C58" w:rsidP="00024DB4">
      <w:pPr>
        <w:pStyle w:val="Heading4"/>
        <w:spacing w:line="276" w:lineRule="auto"/>
        <w:rPr>
          <w:del w:id="82" w:author="Tomas Uricek" w:date="2025-12-15T15:36:00Z" w16du:dateUtc="2025-12-15T14:36:00Z"/>
        </w:rPr>
      </w:pPr>
      <w:del w:id="83" w:author="Tomas Uricek" w:date="2025-12-15T15:36:00Z" w16du:dateUtc="2025-12-15T14:36:00Z">
        <w:r w:rsidRPr="0091744E" w:rsidDel="008031D2">
          <w:delText>v prípade opakovaného (to znamená 2 a viackrát) nesprávneho vyúčtovania odobratého množstva energie v elektrine o viac ako 10 %;</w:delText>
        </w:r>
      </w:del>
    </w:p>
    <w:p w14:paraId="2312C89D" w14:textId="77777777" w:rsidR="00773A40" w:rsidRPr="003A6B8F" w:rsidRDefault="00773A40" w:rsidP="00773A40">
      <w:pPr>
        <w:pStyle w:val="Heading4"/>
        <w:spacing w:line="276" w:lineRule="auto"/>
      </w:pPr>
      <w:r w:rsidRPr="005976B7">
        <w:t xml:space="preserve">bol na majetok Dodávateľa podaný návrh na </w:t>
      </w:r>
      <w:r>
        <w:t>vyhlásenie konkurzu</w:t>
      </w:r>
      <w:r w:rsidRPr="005976B7">
        <w:t xml:space="preserve"> alebo sa začala jeho likvidácia alebo sa začalo proti Dodávateľovi exekučné konanie alebo je v</w:t>
      </w:r>
      <w:r>
        <w:t> </w:t>
      </w:r>
      <w:r w:rsidRPr="005976B7">
        <w:t>predĺžení</w:t>
      </w:r>
      <w:r>
        <w:t>;</w:t>
      </w:r>
    </w:p>
    <w:p w14:paraId="5B746BB1" w14:textId="1A221EFD" w:rsidR="000528C7" w:rsidRPr="0091744E" w:rsidRDefault="000528C7" w:rsidP="00024DB4">
      <w:pPr>
        <w:pStyle w:val="Heading4"/>
        <w:spacing w:line="276" w:lineRule="auto"/>
      </w:pPr>
      <w:r w:rsidRPr="0091744E">
        <w:t>v prípadoch podľa ustanovení § 344 a nasl. Obchodného zákonníka vzťahujúcich</w:t>
      </w:r>
      <w:r w:rsidR="008B2C58">
        <w:br/>
      </w:r>
      <w:r w:rsidRPr="0091744E">
        <w:t>sa k dôvodom odstúpenia od zmluvy</w:t>
      </w:r>
      <w:r w:rsidR="00DE33DA" w:rsidRPr="0091744E">
        <w:t>, ustanovenia § 15 Zákona o RPVS,</w:t>
      </w:r>
      <w:r w:rsidR="008B2C58">
        <w:br/>
      </w:r>
      <w:r w:rsidR="00DE33DA" w:rsidRPr="0091744E">
        <w:t>resp. v ostatných prípadoch, kedy tak ustanovujú osobitné Právne predpisy</w:t>
      </w:r>
      <w:r w:rsidRPr="0091744E">
        <w:t>.</w:t>
      </w:r>
    </w:p>
    <w:p w14:paraId="5EE90A77" w14:textId="17857596" w:rsidR="000528C7" w:rsidRPr="0091744E" w:rsidRDefault="000528C7" w:rsidP="00024DB4">
      <w:pPr>
        <w:pStyle w:val="Heading2"/>
        <w:spacing w:line="276" w:lineRule="auto"/>
      </w:pPr>
      <w:r w:rsidRPr="0091744E">
        <w:t>Odstúpenie od tejto Zmluvy sa uskutočňuje písomným oznámením adresovaným druhej Zmluvnej strane a účinky odstúpenia nastávajú dňom doručenia písomného oznámenia</w:t>
      </w:r>
      <w:r w:rsidR="008B2C58">
        <w:br/>
      </w:r>
      <w:r w:rsidRPr="0091744E">
        <w:t>o odstúpení.</w:t>
      </w:r>
    </w:p>
    <w:p w14:paraId="06D6494D" w14:textId="77777777" w:rsidR="00773A40" w:rsidRDefault="00773A40" w:rsidP="00773A40">
      <w:pPr>
        <w:pStyle w:val="Heading1"/>
        <w:keepNext w:val="0"/>
        <w:keepLines w:val="0"/>
        <w:spacing w:after="360" w:line="276" w:lineRule="auto"/>
      </w:pPr>
      <w:r>
        <w:t>Protikorupčná doložka</w:t>
      </w:r>
    </w:p>
    <w:p w14:paraId="65C6D029" w14:textId="77777777" w:rsidR="00773A40" w:rsidRDefault="00773A40" w:rsidP="00773A40">
      <w:pPr>
        <w:pStyle w:val="Heading2"/>
        <w:widowControl w:val="0"/>
        <w:spacing w:line="276" w:lineRule="auto"/>
      </w:pPr>
      <w:bookmarkStart w:id="84" w:name="_Ref213238820"/>
      <w:r>
        <w:t>Pri plnení tejto zmluvy sa Dodávateľ zaväzuje zaviesť a vykonávať všetky nevyhnutné a vhodné postupy a opatrenia vedúce k zabráneniu protispoločenskej činnosti, vrátane korupcie. Dodávateľ vyhlasuje, že podľa jeho vedomostí žiaden z jeho predstaviteľov, zástupcov, zamestnancov alebo iných osôb konajúcich v jeho mene v súvislosti s uzavretím Zmluvy a plnení záväzkov na základe Zmluvy neponúkal, neponúka a ani nebude priamo alebo nepriamo ponúkať, dávať, vyžadovať ani prijímať finančné prostriedky alebo akékoľvek oceniteľné hodnoty, alebo poskytovať akékoľvek výhody, dary alebo pohostenia zamestnancov ani predstaviteľom Odberateľa (pričom na tento účel sa predstaviteľom Odberateľom rozumejú aj poslanci Mestského zastupiteľstva v Košiciach), za účelom ovplyvňovať konanie takejto osoby v jej funkcii, s využitím odmeňovania, alebo navádzania k nekorektnému výkonu príslušnej funkcie alebo činnosti akoukoľvek osobou, za účelom získania alebo udržania výhody pri výkone činnosti Dodávateľa. Dodávateľ sa zaväzuje okamžite oznámiť primeranou formou zástupcovi Odberateľa akékoľvek podozrenie na porušenie ustanovenia tohto odseku (na emailovú adresu obcianskalinka@kosice.sk) a byť plne súčinný pri dôkladnom vyšetrení podozrenia.</w:t>
      </w:r>
      <w:bookmarkEnd w:id="84"/>
    </w:p>
    <w:p w14:paraId="172C8FC9" w14:textId="6E4290EE" w:rsidR="00773A40" w:rsidDel="00133A8D" w:rsidRDefault="00773A40" w:rsidP="00773A40">
      <w:pPr>
        <w:pStyle w:val="Heading2"/>
        <w:widowControl w:val="0"/>
        <w:spacing w:line="276" w:lineRule="auto"/>
        <w:rPr>
          <w:del w:id="85" w:author="Tomas Uricek" w:date="2025-12-18T10:17:00Z" w16du:dateUtc="2025-12-18T09:17:00Z"/>
        </w:rPr>
      </w:pPr>
      <w:r>
        <w:t xml:space="preserve">V prípade porušenia povinnosti Dodávateľa podľa bodu </w:t>
      </w:r>
      <w:r>
        <w:fldChar w:fldCharType="begin"/>
      </w:r>
      <w:r>
        <w:instrText xml:space="preserve"> REF _Ref213238820 \r \h </w:instrText>
      </w:r>
      <w:r>
        <w:fldChar w:fldCharType="separate"/>
      </w:r>
      <w:r w:rsidR="00161B61">
        <w:t>20.1</w:t>
      </w:r>
      <w:r>
        <w:fldChar w:fldCharType="end"/>
      </w:r>
      <w:r>
        <w:t xml:space="preserve"> tejto Zmluvy je Objednávateľ oprávnený odstúpiť od tejto Zmluvy bez predchádzajúceho písomného upozornenia, a to s okamžitou platnosťou bez toho, aby Dodávateľovi vznikol akýkoľvek nárok zo zodpovednosti za odstúpenie Odberateľa od zmluvy. Dodávateľ sa zaväzuje, že ak bude preukázané protispoločenské konanie a/alebo porušenie protikorupčného správania, nahradí škodu Odberateľovi v maximálne možnom rozsahu podľa platných právnych predpisov za akúkoľvek stratu, ujmu, poškodenie alebo nahradí náklady vzniknuté v súvislosti s porušením tohto článku zmluvy. </w:t>
      </w:r>
    </w:p>
    <w:p w14:paraId="3456BB86" w14:textId="77777777" w:rsidR="00DF0CD8" w:rsidRPr="00DF0CD8" w:rsidRDefault="00DF0CD8">
      <w:pPr>
        <w:pStyle w:val="Heading2"/>
        <w:widowControl w:val="0"/>
        <w:spacing w:line="276" w:lineRule="auto"/>
        <w:pPrChange w:id="86" w:author="Tomas Uricek" w:date="2025-12-18T10:17:00Z" w16du:dateUtc="2025-12-18T09:17:00Z">
          <w:pPr>
            <w:pStyle w:val="wText1"/>
          </w:pPr>
        </w:pPrChange>
      </w:pPr>
    </w:p>
    <w:p w14:paraId="2394D229" w14:textId="77777777" w:rsidR="00773A40" w:rsidRDefault="00773A40" w:rsidP="00773A40">
      <w:pPr>
        <w:pStyle w:val="Heading1"/>
        <w:keepNext w:val="0"/>
        <w:keepLines w:val="0"/>
        <w:spacing w:after="360" w:line="276" w:lineRule="auto"/>
      </w:pPr>
      <w:r w:rsidRPr="005976B7">
        <w:t>Povinnosti v súvislosti s ochranou osobných údajov</w:t>
      </w:r>
    </w:p>
    <w:p w14:paraId="1F4F34F4" w14:textId="77777777" w:rsidR="00773A40" w:rsidRDefault="00773A40" w:rsidP="00773A40">
      <w:pPr>
        <w:pStyle w:val="Heading2"/>
        <w:widowControl w:val="0"/>
        <w:spacing w:line="276" w:lineRule="auto"/>
      </w:pPr>
      <w:r>
        <w:t>Zmluvné strany vyhlasujú, že sú si vedomé svojich povinností vyplývajúcich z ochrany osobných údajov tak, ako je táto upravená v nariadení Európskeho parlamentu a Rady (EÚ) 2016/679 z 27. apríla 2016 o ochrane fyzických osôb pri spracúvaní osobných údajov a o voľnom pohybe takýchto údajov, ktorým sa zrušuje smernica 95/46/ES (všeobecné nariadenie o ochrane údajov), (ďalej len „</w:t>
      </w:r>
      <w:r w:rsidRPr="00B85B75">
        <w:rPr>
          <w:b/>
          <w:bCs/>
        </w:rPr>
        <w:t>GDPR</w:t>
      </w:r>
      <w:r>
        <w:t>“) a v zákone č. 18/2018 Z. z. o ochrane osobných údajov a zmene a doplnení niektorých zákonov (ďalej len „</w:t>
      </w:r>
      <w:r w:rsidRPr="00B85B75">
        <w:rPr>
          <w:b/>
          <w:bCs/>
        </w:rPr>
        <w:t>zákon o ochrane osobných údajov</w:t>
      </w:r>
      <w:r>
        <w:t>“), (spolu tiež aj „</w:t>
      </w:r>
      <w:r w:rsidRPr="00B85B75">
        <w:rPr>
          <w:b/>
          <w:bCs/>
        </w:rPr>
        <w:t>legislatíva GDPR</w:t>
      </w:r>
      <w:r>
        <w:t xml:space="preserve">“). </w:t>
      </w:r>
    </w:p>
    <w:p w14:paraId="3CAF481C" w14:textId="77777777" w:rsidR="00773A40" w:rsidRDefault="00773A40" w:rsidP="00773A40">
      <w:pPr>
        <w:pStyle w:val="Heading2"/>
        <w:widowControl w:val="0"/>
        <w:spacing w:line="276" w:lineRule="auto"/>
      </w:pPr>
      <w:r>
        <w:t xml:space="preserve">Zmluvné strany nepredpokladajú, že pri plnení Zmluvy a Zmluvy o združenej dodávke elektriny bude dochádzať k spracúvaniu osobných údajov podľa legislatívy GDPR, ktoré by ich kvalifikovalo do postavenia prevádzkovateľa a sprostredkovateľa. </w:t>
      </w:r>
    </w:p>
    <w:p w14:paraId="2B6E415A" w14:textId="77777777" w:rsidR="00773A40" w:rsidRPr="005976B7" w:rsidRDefault="00773A40" w:rsidP="00773A40">
      <w:pPr>
        <w:pStyle w:val="Heading2"/>
        <w:widowControl w:val="0"/>
        <w:spacing w:line="276" w:lineRule="auto"/>
      </w:pPr>
      <w:r>
        <w:t>Pokiaľ Dodávateľ pri plnení Zmluvy a Zmluvy o združenej dodávke elektriny identifikuje potrebu spracovania osobných údajov tak, že si to bude vyžadovať uzatvorenie zmluvy podľa článku 28 všeobecného nariadenia alebo § 34 zákona o ochrane osobných údajov, Dodávateľ nevykoná takéto spracovanie osobných údajov a bezodkladne bude informovať Odberateľa o potrebe uzatvorenia príslušnej zmluvy, pričom vymedzí aj účel a spôsob spracúvania osobných údajov, prípadne ďalšie relevantné náležitosti. Zmluvné strany sa zaväzujú v takomto prípade uzatvoriť tzv. samostatnú zmluvu o spracovaní osobných údajov tak, aby bol naplnený účel Zmluvy a Zmluvy o združenej dodávke elektriny .</w:t>
      </w:r>
    </w:p>
    <w:p w14:paraId="07E26270" w14:textId="7D39769C" w:rsidR="00E02B67" w:rsidRPr="0091744E" w:rsidRDefault="00E02B67" w:rsidP="00024DB4">
      <w:pPr>
        <w:pStyle w:val="Heading1"/>
        <w:keepNext w:val="0"/>
        <w:keepLines w:val="0"/>
        <w:spacing w:after="360" w:line="276" w:lineRule="auto"/>
      </w:pPr>
      <w:r w:rsidRPr="0091744E">
        <w:t xml:space="preserve">Záverečné ustanovenia </w:t>
      </w:r>
    </w:p>
    <w:p w14:paraId="3AA6765D" w14:textId="77777777" w:rsidR="00B34201" w:rsidRPr="0091744E" w:rsidRDefault="00B34201" w:rsidP="00024DB4">
      <w:pPr>
        <w:pStyle w:val="Heading2"/>
        <w:spacing w:line="276" w:lineRule="auto"/>
      </w:pPr>
      <w:r w:rsidRPr="0091744E">
        <w:t xml:space="preserve">Práva a povinnosti Zmluvných strán neupravené v tejto Zmluve sa riadia príslušnými ustanoveniami Obchodného zákonníka a ostatných všeobecne záväzných Právnych predpisov platných a účinných v Slovenskej republike. </w:t>
      </w:r>
    </w:p>
    <w:p w14:paraId="1D351948" w14:textId="19EC670D" w:rsidR="00F90F1D" w:rsidRPr="0091744E" w:rsidRDefault="00F90F1D" w:rsidP="00DF0CD8">
      <w:pPr>
        <w:pStyle w:val="Heading2"/>
        <w:widowControl w:val="0"/>
        <w:spacing w:line="276" w:lineRule="auto"/>
      </w:pPr>
      <w:r>
        <w:t xml:space="preserve">Zmluva nadobúda platnosť momentom jej podpisu </w:t>
      </w:r>
      <w:r w:rsidR="00F01525">
        <w:t xml:space="preserve">všetkými </w:t>
      </w:r>
      <w:r>
        <w:t xml:space="preserve">Zmluvnými stranami a účinnosť </w:t>
      </w:r>
      <w:del w:id="87" w:author="Tomas Uricek" w:date="2025-12-18T10:17:00Z" w16du:dateUtc="2025-12-18T09:17:00Z">
        <w:r w:rsidR="2F8A5578" w:rsidDel="00133A8D">
          <w:delText>dňa 01.04.2026</w:delText>
        </w:r>
      </w:del>
      <w:ins w:id="88" w:author="Tomas Uricek" w:date="2025-12-18T10:17:00Z" w16du:dateUtc="2025-12-18T09:17:00Z">
        <w:r w:rsidR="00133A8D">
          <w:t>deň po dni jej zverejnenia</w:t>
        </w:r>
      </w:ins>
      <w:r>
        <w:t xml:space="preserve"> v súlade s ustanovením § 47a zákona č. 40/1964 Zb. Občiansky zákonník v znení neskorších predpisov a</w:t>
      </w:r>
      <w:del w:id="89" w:author="Tomas Uricek" w:date="2025-12-18T10:17:00Z" w16du:dateUtc="2025-12-18T09:17:00Z">
        <w:r w:rsidDel="00133A8D">
          <w:delText> </w:delText>
        </w:r>
      </w:del>
      <w:ins w:id="90" w:author="Tomas Uricek" w:date="2025-12-18T10:17:00Z" w16du:dateUtc="2025-12-18T09:17:00Z">
        <w:r w:rsidR="00133A8D">
          <w:t xml:space="preserve"> podľa </w:t>
        </w:r>
      </w:ins>
      <w:r>
        <w:t>ustanovenia § 5a zákona č. 211/2000 Z. z. o slobodnom prístupe k informáciám a o zmene a doplnení niektorých zákonov (zákon o slobode informácií) v znení neskorších predpisov.</w:t>
      </w:r>
    </w:p>
    <w:p w14:paraId="60C63A2D" w14:textId="45A13D27" w:rsidR="0063475C" w:rsidRPr="0091744E" w:rsidRDefault="0063475C" w:rsidP="00024DB4">
      <w:pPr>
        <w:pStyle w:val="Heading2"/>
        <w:widowControl w:val="0"/>
        <w:spacing w:line="276" w:lineRule="auto"/>
      </w:pPr>
      <w:r w:rsidRPr="0091744E">
        <w:t>Ak Zmluvná strana neuplatní niektoré svoje oprávnenie podľa tejto Zmluvy,</w:t>
      </w:r>
      <w:r w:rsidR="008B2C58">
        <w:br/>
      </w:r>
      <w:r w:rsidRPr="0091744E">
        <w:t>alebo ak si nevyžiada plnenie niektorého z ustanovení tejto Zmluvy od druhej Zmluvnej strany, nebude sa to vykladať ako súčasné alebo budúce vzdanie sa práva z tejto Zmluvy,</w:t>
      </w:r>
      <w:r w:rsidR="008B2C58">
        <w:br/>
      </w:r>
      <w:r w:rsidRPr="0091744E">
        <w:t>ani to nebude mať vplyv na možnosť Zmluvnej strany následne si uplatňovať akékoľvek práva z tejto Zmluvy</w:t>
      </w:r>
      <w:r w:rsidR="00CC73A9" w:rsidRPr="0091744E">
        <w:t xml:space="preserve"> v súlade s Právnymi predpismi</w:t>
      </w:r>
      <w:r w:rsidRPr="0091744E">
        <w:t>.</w:t>
      </w:r>
    </w:p>
    <w:p w14:paraId="2FB2B6B3" w14:textId="5CF7C505" w:rsidR="0063475C" w:rsidRPr="0091744E" w:rsidRDefault="0063475C" w:rsidP="00024DB4">
      <w:pPr>
        <w:pStyle w:val="Heading2"/>
        <w:widowControl w:val="0"/>
        <w:spacing w:line="276" w:lineRule="auto"/>
      </w:pPr>
      <w:r w:rsidRPr="0091744E">
        <w:t>Každé ustanovenie tejto Zmluvy sa, pokiaľ je to možné,</w:t>
      </w:r>
      <w:r w:rsidR="00F01525" w:rsidRPr="0091744E">
        <w:t xml:space="preserve"> vykladá tak, aby bolo účinné</w:t>
      </w:r>
      <w:r w:rsidR="008B2C58">
        <w:br/>
      </w:r>
      <w:r w:rsidR="00F01525" w:rsidRPr="0091744E">
        <w:t>a </w:t>
      </w:r>
      <w:r w:rsidRPr="0091744E">
        <w:t>platné podľa platných Právnych predpisov. Pokiaľ by však niektoré ustanovenie</w:t>
      </w:r>
      <w:r w:rsidR="008B2C58">
        <w:br/>
      </w:r>
      <w:r w:rsidRPr="0091744E">
        <w:t>tejto Zmluvy bolo podľa platných právnych predpisov nevymáhateľné alebo neplatné, nedotkne sa to platnosti alebo vymáhateľnosti ostatných ustanovení tejto Zmluvy,</w:t>
      </w:r>
      <w:r w:rsidR="008B2C58">
        <w:br/>
      </w:r>
      <w:r w:rsidRPr="0091744E">
        <w:t>ktoré budú i naďalej záväzné a v plnom rozsahu platné a účinné. V prípade takejto nevymáhateľnosti alebo neplatnosti budú Zmluvné strany v dobrej viere rokovať,</w:t>
      </w:r>
      <w:r w:rsidR="008B2C58">
        <w:br/>
      </w:r>
      <w:r w:rsidRPr="0091744E">
        <w:t>aby sa dohodli na úpravách alebo dodatkoch k tejto Zmluve, ktoré sú potrebné na realizáciu zámerov tejto Zmluvy a ktoré si vyžaduje takáto neplatnosť alebo nevymáhateľnosť.</w:t>
      </w:r>
    </w:p>
    <w:p w14:paraId="7617CF82" w14:textId="0C6FF37E" w:rsidR="0063475C" w:rsidRPr="0091744E" w:rsidRDefault="0063475C" w:rsidP="00024DB4">
      <w:pPr>
        <w:pStyle w:val="Heading2"/>
        <w:widowControl w:val="0"/>
        <w:spacing w:line="276" w:lineRule="auto"/>
      </w:pPr>
      <w:r w:rsidRPr="0091744E">
        <w:t>Zmluva sa môže meniť alebo dopĺňať iba prostredníctvom písomných dodatkov, ktoré podpísali Zmluvné strany, vždy v rozsahu a spôsobom v súlade so Zákonom o verejnom obstarávaní a ostatnými Právnymi predpismi.</w:t>
      </w:r>
    </w:p>
    <w:p w14:paraId="05F86067" w14:textId="5DDAB1C2" w:rsidR="0063475C" w:rsidRPr="0091744E" w:rsidRDefault="0063475C" w:rsidP="00024DB4">
      <w:pPr>
        <w:pStyle w:val="Heading2"/>
        <w:widowControl w:val="0"/>
        <w:spacing w:line="276" w:lineRule="auto"/>
      </w:pPr>
      <w:r w:rsidRPr="0091744E">
        <w:t>Zmluvné strany pre prípad sporu majúci pôvod v</w:t>
      </w:r>
      <w:r w:rsidR="00F01525" w:rsidRPr="0091744E">
        <w:t xml:space="preserve"> tejto Zmluve určujú právomoc a </w:t>
      </w:r>
      <w:r w:rsidRPr="0091744E">
        <w:t>príslušnosť súdov Slovenskej republiky pre právoplatné rozhodnutie predmetného sporu, pričom</w:t>
      </w:r>
      <w:r w:rsidR="008B2C58">
        <w:br/>
      </w:r>
      <w:r w:rsidRPr="0091744E">
        <w:t>pre rozhodnutie sa použijú hmotnoprávne a procesnoprávne predpisy platné v Slovenskej republike.</w:t>
      </w:r>
    </w:p>
    <w:p w14:paraId="24970E82" w14:textId="2228AABC" w:rsidR="0063475C" w:rsidRPr="0091744E" w:rsidRDefault="0063475C" w:rsidP="00024DB4">
      <w:pPr>
        <w:pStyle w:val="Heading2"/>
        <w:widowControl w:val="0"/>
        <w:spacing w:line="276" w:lineRule="auto"/>
      </w:pPr>
      <w:r w:rsidRPr="0091744E">
        <w:t>Pred predložením sporu príslušnému súdu sa však Zmluvné strany pokúsia dosiahnuť mimosúdne vyriešenie spornej veci.</w:t>
      </w:r>
    </w:p>
    <w:p w14:paraId="0D2AA30D" w14:textId="5B2F96FD" w:rsidR="006E4F0B" w:rsidRPr="0091744E" w:rsidRDefault="006E4F0B" w:rsidP="00024DB4">
      <w:pPr>
        <w:pStyle w:val="Heading2"/>
        <w:widowControl w:val="0"/>
        <w:spacing w:line="276" w:lineRule="auto"/>
      </w:pPr>
      <w:r w:rsidRPr="0091744E">
        <w:t>Táto Zmluva je vyhotovená v</w:t>
      </w:r>
      <w:r w:rsidR="00462097">
        <w:t> štyroch (4)</w:t>
      </w:r>
      <w:r w:rsidR="00E1545C" w:rsidRPr="0091744E">
        <w:t xml:space="preserve"> </w:t>
      </w:r>
      <w:r w:rsidRPr="0091744E">
        <w:t>vyhotoveniach s povahou originálu</w:t>
      </w:r>
      <w:r w:rsidR="00A63764" w:rsidRPr="0091744E">
        <w:t xml:space="preserve"> </w:t>
      </w:r>
      <w:r w:rsidR="00462097">
        <w:t>v troch (3)</w:t>
      </w:r>
      <w:r w:rsidR="00E1545C" w:rsidRPr="0091744E">
        <w:t xml:space="preserve"> </w:t>
      </w:r>
      <w:r w:rsidR="00A63764" w:rsidRPr="0091744E">
        <w:t>vyhotoven</w:t>
      </w:r>
      <w:r w:rsidR="000428A9" w:rsidRPr="0091744E">
        <w:t>iach</w:t>
      </w:r>
      <w:r w:rsidR="008B2C58">
        <w:br/>
      </w:r>
      <w:r w:rsidR="00A63764" w:rsidRPr="0091744E">
        <w:t>pre každú Zmluvnú stranu</w:t>
      </w:r>
      <w:r w:rsidR="00DB583B" w:rsidRPr="0091744E">
        <w:t>.</w:t>
      </w:r>
    </w:p>
    <w:p w14:paraId="521468D1" w14:textId="47690BF3" w:rsidR="0063475C" w:rsidRPr="0091744E" w:rsidRDefault="006E4F0B" w:rsidP="00024DB4">
      <w:pPr>
        <w:pStyle w:val="Heading2"/>
        <w:widowControl w:val="0"/>
        <w:spacing w:line="276" w:lineRule="auto"/>
      </w:pPr>
      <w:r w:rsidRPr="0091744E">
        <w:t>N</w:t>
      </w:r>
      <w:r w:rsidR="0063475C" w:rsidRPr="0091744E">
        <w:t>eoddeliteľnú súčasť</w:t>
      </w:r>
      <w:r w:rsidRPr="0091744E">
        <w:t xml:space="preserve"> tejto</w:t>
      </w:r>
      <w:r w:rsidR="0063475C" w:rsidRPr="0091744E">
        <w:t xml:space="preserve"> Zmluvy</w:t>
      </w:r>
      <w:r w:rsidRPr="0091744E">
        <w:t xml:space="preserve"> tvoria nasledovné prílohy</w:t>
      </w:r>
      <w:r w:rsidR="0063475C" w:rsidRPr="0091744E">
        <w:t>:</w:t>
      </w:r>
    </w:p>
    <w:p w14:paraId="3D450E67" w14:textId="28AC0376" w:rsidR="003D07F0" w:rsidRPr="0091744E" w:rsidRDefault="009455AE" w:rsidP="00024DB4">
      <w:pPr>
        <w:pStyle w:val="wText1"/>
        <w:widowControl w:val="0"/>
        <w:spacing w:line="276" w:lineRule="auto"/>
        <w:ind w:left="2127" w:hanging="1407"/>
      </w:pPr>
      <w:bookmarkStart w:id="91" w:name="_Hlk91077620"/>
      <w:r w:rsidRPr="0091744E">
        <w:t xml:space="preserve">Príloha č. </w:t>
      </w:r>
      <w:r w:rsidR="007D7B36" w:rsidRPr="0091744E">
        <w:t>1</w:t>
      </w:r>
      <w:r w:rsidRPr="0091744E">
        <w:tab/>
      </w:r>
      <w:r w:rsidR="00814876" w:rsidRPr="0091744E">
        <w:t>Špecifikácia Odberných miest</w:t>
      </w:r>
    </w:p>
    <w:p w14:paraId="18F5773F" w14:textId="48021B21" w:rsidR="009455AE" w:rsidRPr="0091744E" w:rsidRDefault="009455AE" w:rsidP="00024DB4">
      <w:pPr>
        <w:pStyle w:val="wText1"/>
        <w:widowControl w:val="0"/>
        <w:spacing w:line="276" w:lineRule="auto"/>
        <w:ind w:left="2127" w:hanging="1407"/>
      </w:pPr>
      <w:r w:rsidRPr="0091744E">
        <w:t xml:space="preserve">Príloha č. </w:t>
      </w:r>
      <w:r w:rsidR="008419D9" w:rsidRPr="0091744E">
        <w:t>2</w:t>
      </w:r>
      <w:r w:rsidRPr="0091744E">
        <w:tab/>
      </w:r>
      <w:r w:rsidR="00814876" w:rsidRPr="0091744E">
        <w:t>Ponuka Dodávateľa</w:t>
      </w:r>
    </w:p>
    <w:p w14:paraId="09B0B6FE" w14:textId="15D4D331" w:rsidR="004859D4" w:rsidRPr="0091744E" w:rsidRDefault="009455AE" w:rsidP="00024DB4">
      <w:pPr>
        <w:pStyle w:val="wText1"/>
        <w:widowControl w:val="0"/>
        <w:spacing w:line="276" w:lineRule="auto"/>
        <w:ind w:left="2127" w:hanging="1407"/>
      </w:pPr>
      <w:r w:rsidRPr="0091744E">
        <w:t xml:space="preserve">Príloha č. </w:t>
      </w:r>
      <w:r w:rsidR="007D193D" w:rsidRPr="0091744E">
        <w:t>3</w:t>
      </w:r>
      <w:r w:rsidRPr="0091744E">
        <w:tab/>
      </w:r>
      <w:r w:rsidR="00814876" w:rsidRPr="0091744E">
        <w:t>Zoznam Subdodávateľov</w:t>
      </w:r>
    </w:p>
    <w:bookmarkEnd w:id="91"/>
    <w:p w14:paraId="4159E754" w14:textId="40F1EC62" w:rsidR="007D193D" w:rsidRPr="0091744E" w:rsidRDefault="009455AE" w:rsidP="00024DB4">
      <w:pPr>
        <w:pStyle w:val="wText"/>
        <w:widowControl w:val="0"/>
        <w:spacing w:line="276" w:lineRule="auto"/>
      </w:pPr>
      <w:r w:rsidRPr="0091744E">
        <w:t>Zmluvné strany vyhlasujú, že si Zmluvu prečítali, jej zneniu porozumeli, že znenie Zmluvy je určité</w:t>
      </w:r>
      <w:r w:rsidR="008B2C58">
        <w:br/>
      </w:r>
      <w:r w:rsidRPr="0091744E">
        <w:t>a zrozumiteľné, že obsah Zmluvy je v súlade s ich skutočnou a slobodnou vôľou a na dôkaz vyššie uvedeného Zmluvné strany túto Zmluvu podpisujú.</w:t>
      </w:r>
    </w:p>
    <w:p w14:paraId="3FFD1C0B" w14:textId="77777777" w:rsidR="007D193D" w:rsidRPr="0091744E" w:rsidRDefault="007D193D" w:rsidP="00024DB4">
      <w:pPr>
        <w:pStyle w:val="wText"/>
        <w:widowControl w:val="0"/>
        <w:spacing w:line="276" w:lineRule="auto"/>
      </w:pPr>
    </w:p>
    <w:tbl>
      <w:tblPr>
        <w:tblStyle w:val="TableGrid"/>
        <w:tblW w:w="0" w:type="auto"/>
        <w:tblLook w:val="04A0" w:firstRow="1" w:lastRow="0" w:firstColumn="1" w:lastColumn="0" w:noHBand="0" w:noVBand="1"/>
      </w:tblPr>
      <w:tblGrid>
        <w:gridCol w:w="4514"/>
        <w:gridCol w:w="4513"/>
      </w:tblGrid>
      <w:tr w:rsidR="009455AE" w:rsidRPr="0091744E" w14:paraId="04195A44" w14:textId="77777777" w:rsidTr="00034B7C">
        <w:trPr>
          <w:trHeight w:val="2368"/>
        </w:trPr>
        <w:tc>
          <w:tcPr>
            <w:tcW w:w="4529" w:type="dxa"/>
            <w:tcBorders>
              <w:top w:val="nil"/>
              <w:left w:val="nil"/>
              <w:bottom w:val="nil"/>
              <w:right w:val="nil"/>
            </w:tcBorders>
          </w:tcPr>
          <w:p w14:paraId="018B8AB8" w14:textId="6C63B9AF" w:rsidR="00DD0BD4" w:rsidRPr="0091744E" w:rsidRDefault="00A45B47" w:rsidP="00024DB4">
            <w:pPr>
              <w:pStyle w:val="wSignName"/>
              <w:widowControl w:val="0"/>
              <w:spacing w:before="0" w:after="120" w:line="276" w:lineRule="auto"/>
              <w:rPr>
                <w:lang w:val="sk-SK"/>
              </w:rPr>
            </w:pPr>
            <w:r w:rsidRPr="0091744E">
              <w:rPr>
                <w:lang w:val="sk-SK"/>
              </w:rPr>
              <w:t xml:space="preserve">V </w:t>
            </w:r>
            <w:r w:rsidR="00257D18">
              <w:rPr>
                <w:lang w:val="sk-SK"/>
              </w:rPr>
              <w:t>Košiciach</w:t>
            </w:r>
            <w:r w:rsidRPr="0091744E">
              <w:rPr>
                <w:lang w:val="sk-SK"/>
              </w:rPr>
              <w:t xml:space="preserve"> dňa</w:t>
            </w:r>
            <w:r w:rsidR="00257D18">
              <w:rPr>
                <w:lang w:val="sk-SK"/>
              </w:rPr>
              <w:t>:</w:t>
            </w:r>
          </w:p>
          <w:p w14:paraId="3658FC3F" w14:textId="2B0D2374" w:rsidR="00587260" w:rsidRPr="0091744E" w:rsidRDefault="007E750C" w:rsidP="00024DB4">
            <w:pPr>
              <w:pStyle w:val="wSignName"/>
              <w:widowControl w:val="0"/>
              <w:spacing w:before="0" w:after="120" w:line="276" w:lineRule="auto"/>
              <w:rPr>
                <w:b/>
                <w:bCs/>
                <w:lang w:val="sk-SK"/>
              </w:rPr>
            </w:pPr>
            <w:r w:rsidRPr="0091744E">
              <w:rPr>
                <w:lang w:val="sk-SK"/>
              </w:rPr>
              <w:t>Za</w:t>
            </w:r>
            <w:r w:rsidRPr="0091744E">
              <w:rPr>
                <w:b/>
                <w:bCs/>
                <w:lang w:val="sk-SK"/>
              </w:rPr>
              <w:t xml:space="preserve"> </w:t>
            </w:r>
            <w:r w:rsidR="00F01F8C" w:rsidRPr="0091744E">
              <w:rPr>
                <w:b/>
                <w:bCs/>
                <w:lang w:val="sk-SK"/>
              </w:rPr>
              <w:t>Odberateľa</w:t>
            </w:r>
            <w:r w:rsidR="0016600F" w:rsidRPr="0091744E">
              <w:rPr>
                <w:b/>
                <w:bCs/>
                <w:lang w:val="sk-SK"/>
              </w:rPr>
              <w:t xml:space="preserve"> </w:t>
            </w:r>
          </w:p>
          <w:p w14:paraId="1E3D3432" w14:textId="2D081E1C" w:rsidR="00CE08A1" w:rsidRPr="0091744E" w:rsidRDefault="00CE08A1" w:rsidP="00024DB4">
            <w:pPr>
              <w:pStyle w:val="wSignNameLine"/>
              <w:widowControl w:val="0"/>
              <w:spacing w:before="0" w:line="276" w:lineRule="auto"/>
              <w:rPr>
                <w:lang w:val="sk-SK"/>
              </w:rPr>
            </w:pPr>
          </w:p>
          <w:p w14:paraId="69EAC78F" w14:textId="77777777" w:rsidR="007D193D" w:rsidRPr="0091744E" w:rsidRDefault="007D193D" w:rsidP="00024DB4">
            <w:pPr>
              <w:spacing w:line="276" w:lineRule="auto"/>
              <w:rPr>
                <w:lang w:val="sk-SK"/>
              </w:rPr>
            </w:pPr>
          </w:p>
          <w:p w14:paraId="68EF0AF0" w14:textId="77777777" w:rsidR="007D193D" w:rsidRPr="0091744E" w:rsidRDefault="007D193D" w:rsidP="00024DB4">
            <w:pPr>
              <w:spacing w:line="276" w:lineRule="auto"/>
              <w:rPr>
                <w:lang w:val="sk-SK"/>
              </w:rPr>
            </w:pPr>
          </w:p>
          <w:p w14:paraId="03192EB8" w14:textId="6AFC53F7" w:rsidR="00CE08A1" w:rsidRPr="0091744E" w:rsidRDefault="00CE08A1" w:rsidP="00024DB4">
            <w:pPr>
              <w:widowControl w:val="0"/>
              <w:spacing w:line="276" w:lineRule="auto"/>
              <w:rPr>
                <w:lang w:val="sk-SK"/>
              </w:rPr>
            </w:pPr>
            <w:r w:rsidRPr="0091744E">
              <w:rPr>
                <w:lang w:val="sk-SK"/>
              </w:rPr>
              <w:t>_____________________</w:t>
            </w:r>
          </w:p>
          <w:p w14:paraId="6D2E1A39" w14:textId="3BD6536D" w:rsidR="00CE08A1" w:rsidRPr="0091744E" w:rsidRDefault="00CE08A1" w:rsidP="00024DB4">
            <w:pPr>
              <w:widowControl w:val="0"/>
              <w:spacing w:line="276" w:lineRule="auto"/>
              <w:rPr>
                <w:lang w:val="sk-SK"/>
              </w:rPr>
            </w:pPr>
            <w:r w:rsidRPr="00257D18">
              <w:rPr>
                <w:lang w:val="sk-SK"/>
              </w:rPr>
              <w:t>[●]</w:t>
            </w:r>
          </w:p>
          <w:p w14:paraId="3E6DD770" w14:textId="6271571D" w:rsidR="009455AE" w:rsidRPr="0091744E" w:rsidRDefault="00A24042" w:rsidP="00024DB4">
            <w:pPr>
              <w:pStyle w:val="wSignNameLine"/>
              <w:widowControl w:val="0"/>
              <w:spacing w:before="0" w:line="276" w:lineRule="auto"/>
              <w:rPr>
                <w:lang w:val="sk-SK"/>
              </w:rPr>
            </w:pPr>
            <w:r w:rsidRPr="0091744E">
              <w:rPr>
                <w:lang w:val="sk-SK"/>
              </w:rPr>
              <w:t xml:space="preserve"> </w:t>
            </w:r>
          </w:p>
        </w:tc>
        <w:tc>
          <w:tcPr>
            <w:tcW w:w="4528" w:type="dxa"/>
            <w:tcBorders>
              <w:top w:val="nil"/>
              <w:left w:val="nil"/>
              <w:bottom w:val="nil"/>
              <w:right w:val="nil"/>
            </w:tcBorders>
          </w:tcPr>
          <w:p w14:paraId="766E6DE3" w14:textId="753EA85C" w:rsidR="007D193D" w:rsidRPr="0091744E" w:rsidRDefault="007D193D" w:rsidP="00024DB4">
            <w:pPr>
              <w:pStyle w:val="wSignName"/>
              <w:widowControl w:val="0"/>
              <w:spacing w:before="0" w:after="120" w:line="276" w:lineRule="auto"/>
              <w:rPr>
                <w:lang w:val="sk-SK"/>
              </w:rPr>
            </w:pPr>
            <w:r w:rsidRPr="0091744E">
              <w:rPr>
                <w:lang w:val="sk-SK"/>
              </w:rPr>
              <w:t xml:space="preserve">V </w:t>
            </w:r>
            <w:r w:rsidR="00257D18">
              <w:rPr>
                <w:lang w:val="sk-SK"/>
              </w:rPr>
              <w:t>Košiciach</w:t>
            </w:r>
            <w:r w:rsidRPr="0091744E">
              <w:rPr>
                <w:lang w:val="sk-SK"/>
              </w:rPr>
              <w:t xml:space="preserve"> dňa</w:t>
            </w:r>
          </w:p>
          <w:p w14:paraId="16EEB8BC" w14:textId="0CCFC0E1" w:rsidR="009455AE" w:rsidRPr="0091744E" w:rsidRDefault="00F60933" w:rsidP="00024DB4">
            <w:pPr>
              <w:pStyle w:val="wSignName"/>
              <w:widowControl w:val="0"/>
              <w:spacing w:before="0" w:after="120" w:line="276" w:lineRule="auto"/>
              <w:rPr>
                <w:lang w:val="sk-SK"/>
              </w:rPr>
            </w:pPr>
            <w:r w:rsidRPr="0091744E">
              <w:rPr>
                <w:lang w:val="sk-SK"/>
              </w:rPr>
              <w:t xml:space="preserve">Za </w:t>
            </w:r>
            <w:r w:rsidR="00A80BDA" w:rsidRPr="0091744E">
              <w:rPr>
                <w:b/>
                <w:bCs/>
                <w:lang w:val="sk-SK"/>
              </w:rPr>
              <w:t>Dodávateľ</w:t>
            </w:r>
            <w:r w:rsidR="00B34201" w:rsidRPr="0091744E">
              <w:rPr>
                <w:b/>
                <w:bCs/>
                <w:lang w:val="sk-SK"/>
              </w:rPr>
              <w:t>a</w:t>
            </w:r>
            <w:r w:rsidR="0016600F" w:rsidRPr="0091744E">
              <w:rPr>
                <w:lang w:val="sk-SK"/>
              </w:rPr>
              <w:t xml:space="preserve">: </w:t>
            </w:r>
          </w:p>
          <w:p w14:paraId="40DE214B" w14:textId="77777777" w:rsidR="009455AE" w:rsidRPr="0091744E" w:rsidRDefault="009455AE" w:rsidP="00024DB4">
            <w:pPr>
              <w:pStyle w:val="wExecution"/>
              <w:widowControl w:val="0"/>
              <w:spacing w:line="276" w:lineRule="auto"/>
              <w:rPr>
                <w:lang w:val="sk-SK"/>
              </w:rPr>
            </w:pPr>
          </w:p>
          <w:p w14:paraId="10BA9048" w14:textId="77777777" w:rsidR="00CE08A1" w:rsidRPr="0091744E" w:rsidRDefault="00CE08A1" w:rsidP="00024DB4">
            <w:pPr>
              <w:pStyle w:val="wExecution"/>
              <w:widowControl w:val="0"/>
              <w:spacing w:line="276" w:lineRule="auto"/>
              <w:rPr>
                <w:lang w:val="sk-SK"/>
              </w:rPr>
            </w:pPr>
          </w:p>
          <w:p w14:paraId="06B486AD" w14:textId="77777777" w:rsidR="007D193D" w:rsidRPr="0091744E" w:rsidRDefault="007D193D" w:rsidP="00034B7C">
            <w:pPr>
              <w:pStyle w:val="wExecution"/>
              <w:widowControl w:val="0"/>
              <w:spacing w:line="276" w:lineRule="auto"/>
              <w:ind w:left="0"/>
              <w:rPr>
                <w:lang w:val="sk-SK"/>
              </w:rPr>
            </w:pPr>
          </w:p>
          <w:p w14:paraId="1CEA7DF7" w14:textId="77777777" w:rsidR="00CE08A1" w:rsidRPr="0091744E" w:rsidRDefault="00CE08A1" w:rsidP="00024DB4">
            <w:pPr>
              <w:widowControl w:val="0"/>
              <w:spacing w:line="276" w:lineRule="auto"/>
              <w:rPr>
                <w:lang w:val="sk-SK"/>
              </w:rPr>
            </w:pPr>
            <w:r w:rsidRPr="0091744E">
              <w:rPr>
                <w:lang w:val="sk-SK"/>
              </w:rPr>
              <w:t>_____________________</w:t>
            </w:r>
          </w:p>
          <w:p w14:paraId="6AEF2CF1" w14:textId="77777777" w:rsidR="00CE08A1" w:rsidRPr="0091744E" w:rsidRDefault="00CE08A1" w:rsidP="00024DB4">
            <w:pPr>
              <w:widowControl w:val="0"/>
              <w:spacing w:line="276" w:lineRule="auto"/>
              <w:rPr>
                <w:lang w:val="sk-SK"/>
              </w:rPr>
            </w:pPr>
            <w:r w:rsidRPr="00257D18">
              <w:rPr>
                <w:lang w:val="sk-SK"/>
              </w:rPr>
              <w:t>[●]</w:t>
            </w:r>
          </w:p>
          <w:p w14:paraId="12528DDF" w14:textId="603DD280" w:rsidR="00CE08A1" w:rsidRPr="0091744E" w:rsidRDefault="00CE08A1" w:rsidP="00024DB4">
            <w:pPr>
              <w:pStyle w:val="wExecution"/>
              <w:widowControl w:val="0"/>
              <w:spacing w:after="120" w:line="276" w:lineRule="auto"/>
              <w:rPr>
                <w:lang w:val="sk-SK"/>
              </w:rPr>
            </w:pPr>
          </w:p>
        </w:tc>
      </w:tr>
    </w:tbl>
    <w:p w14:paraId="54D957E3" w14:textId="77777777" w:rsidR="00B34201" w:rsidRPr="0091744E" w:rsidRDefault="009455AE" w:rsidP="00024DB4">
      <w:pPr>
        <w:pStyle w:val="wSignName"/>
        <w:widowControl w:val="0"/>
        <w:spacing w:before="0" w:after="0" w:line="276" w:lineRule="auto"/>
        <w:jc w:val="both"/>
      </w:pPr>
      <w:r w:rsidRPr="0091744E">
        <w:t xml:space="preserve">   </w:t>
      </w:r>
    </w:p>
    <w:p w14:paraId="50580824" w14:textId="77777777" w:rsidR="00B34201" w:rsidRPr="0091744E" w:rsidRDefault="00B34201" w:rsidP="00024DB4">
      <w:pPr>
        <w:pStyle w:val="wSignName"/>
        <w:widowControl w:val="0"/>
        <w:spacing w:before="0" w:after="0" w:line="276" w:lineRule="auto"/>
      </w:pPr>
    </w:p>
    <w:p w14:paraId="78CBA03C" w14:textId="528A1F35" w:rsidR="00967558" w:rsidRPr="002E6D1B" w:rsidRDefault="00967558" w:rsidP="00024DB4">
      <w:pPr>
        <w:pStyle w:val="wText"/>
        <w:widowControl w:val="0"/>
        <w:spacing w:line="276" w:lineRule="auto"/>
      </w:pPr>
    </w:p>
    <w:sectPr w:rsidR="00967558" w:rsidRPr="002E6D1B" w:rsidSect="00C1480C">
      <w:headerReference w:type="even" r:id="rId11"/>
      <w:headerReference w:type="default" r:id="rId12"/>
      <w:footerReference w:type="even" r:id="rId13"/>
      <w:footerReference w:type="default" r:id="rId14"/>
      <w:footerReference w:type="first" r:id="rId15"/>
      <w:pgSz w:w="11907" w:h="16839" w:code="9"/>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849A3" w14:textId="77777777" w:rsidR="005D2AD0" w:rsidRPr="0091744E" w:rsidRDefault="005D2AD0" w:rsidP="009455AE">
      <w:r w:rsidRPr="0091744E">
        <w:separator/>
      </w:r>
    </w:p>
  </w:endnote>
  <w:endnote w:type="continuationSeparator" w:id="0">
    <w:p w14:paraId="4ADBD911" w14:textId="77777777" w:rsidR="005D2AD0" w:rsidRPr="0091744E" w:rsidRDefault="005D2AD0" w:rsidP="009455AE">
      <w:r w:rsidRPr="0091744E">
        <w:continuationSeparator/>
      </w:r>
    </w:p>
  </w:endnote>
  <w:endnote w:type="continuationNotice" w:id="1">
    <w:p w14:paraId="34514900" w14:textId="77777777" w:rsidR="005D2AD0" w:rsidRPr="0091744E" w:rsidRDefault="005D2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rebuchet MS"/>
    <w:charset w:val="00"/>
    <w:family w:val="swiss"/>
    <w:pitch w:val="variable"/>
    <w:sig w:usb0="A000022F" w:usb1="0000002A" w:usb2="00000000" w:usb3="00000000" w:csb0="00000097"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437E6" w14:textId="77777777" w:rsidR="00DE33DA" w:rsidRPr="0091744E" w:rsidRDefault="00DE33DA" w:rsidP="006F268B">
    <w:pPr>
      <w:pStyle w:val="Footer"/>
    </w:pPr>
  </w:p>
  <w:tbl>
    <w:tblPr>
      <w:tblW w:w="9027" w:type="dxa"/>
      <w:tblLayout w:type="fixed"/>
      <w:tblLook w:val="0000" w:firstRow="0" w:lastRow="0" w:firstColumn="0" w:lastColumn="0" w:noHBand="0" w:noVBand="0"/>
    </w:tblPr>
    <w:tblGrid>
      <w:gridCol w:w="3611"/>
      <w:gridCol w:w="1805"/>
      <w:gridCol w:w="3611"/>
    </w:tblGrid>
    <w:tr w:rsidR="00DE33DA" w:rsidRPr="0091744E" w14:paraId="5743F6FE" w14:textId="77777777" w:rsidTr="006F268B">
      <w:tc>
        <w:tcPr>
          <w:tcW w:w="2000" w:type="pct"/>
          <w:vAlign w:val="bottom"/>
        </w:tcPr>
        <w:p w14:paraId="79616617" w14:textId="77777777" w:rsidR="00DE33DA" w:rsidRPr="0091744E" w:rsidRDefault="00DE33DA" w:rsidP="006F268B">
          <w:pPr>
            <w:pStyle w:val="Footer"/>
            <w:jc w:val="left"/>
            <w:rPr>
              <w:sz w:val="12"/>
            </w:rPr>
          </w:pPr>
          <w:r w:rsidRPr="0091744E">
            <w:rPr>
              <w:sz w:val="12"/>
            </w:rPr>
            <w:t>EMEA 118198066</w:t>
          </w:r>
        </w:p>
      </w:tc>
      <w:tc>
        <w:tcPr>
          <w:tcW w:w="1000" w:type="pct"/>
        </w:tcPr>
        <w:p w14:paraId="28968402" w14:textId="77777777" w:rsidR="00DE33DA" w:rsidRPr="0091744E" w:rsidRDefault="00DE33DA" w:rsidP="006F268B">
          <w:pPr>
            <w:pStyle w:val="WCPageNumber"/>
            <w:jc w:val="center"/>
            <w:rPr>
              <w:lang w:val="sk-SK"/>
            </w:rPr>
          </w:pPr>
        </w:p>
      </w:tc>
      <w:tc>
        <w:tcPr>
          <w:tcW w:w="2000" w:type="pct"/>
        </w:tcPr>
        <w:p w14:paraId="3152F9C0" w14:textId="77777777" w:rsidR="00DE33DA" w:rsidRPr="0091744E" w:rsidRDefault="00DE33DA" w:rsidP="006F268B">
          <w:pPr>
            <w:pStyle w:val="Footer"/>
            <w:jc w:val="right"/>
          </w:pPr>
        </w:p>
      </w:tc>
    </w:tr>
  </w:tbl>
  <w:p w14:paraId="6567499C" w14:textId="77777777" w:rsidR="00DE33DA" w:rsidRPr="0091744E" w:rsidRDefault="00DE33DA" w:rsidP="006F268B">
    <w:pPr>
      <w:pStyle w:val="Footer"/>
      <w:rPr>
        <w:sz w:val="8"/>
      </w:rPr>
    </w:pPr>
  </w:p>
  <w:p w14:paraId="467FCF9F" w14:textId="77777777" w:rsidR="00DE33DA" w:rsidRPr="0091744E" w:rsidRDefault="00DE33DA">
    <w:pP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1647622777"/>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1B8702C7" w14:textId="6B8D40EE" w:rsidR="00DE33DA" w:rsidRPr="0091744E" w:rsidRDefault="00DE33DA">
            <w:pPr>
              <w:pStyle w:val="Footer"/>
              <w:jc w:val="right"/>
              <w:rPr>
                <w:rFonts w:ascii="Cambria" w:hAnsi="Cambria"/>
                <w:sz w:val="18"/>
                <w:szCs w:val="18"/>
              </w:rPr>
            </w:pPr>
            <w:r w:rsidRPr="0091744E">
              <w:rPr>
                <w:rFonts w:ascii="Cambria" w:hAnsi="Cambria"/>
                <w:sz w:val="18"/>
                <w:szCs w:val="18"/>
              </w:rPr>
              <w:t xml:space="preserve">Strana </w:t>
            </w:r>
            <w:r w:rsidRPr="0091744E">
              <w:rPr>
                <w:rFonts w:ascii="Cambria" w:hAnsi="Cambria"/>
                <w:b/>
                <w:bCs/>
                <w:sz w:val="18"/>
                <w:szCs w:val="18"/>
              </w:rPr>
              <w:fldChar w:fldCharType="begin"/>
            </w:r>
            <w:r w:rsidRPr="0091744E">
              <w:rPr>
                <w:rFonts w:ascii="Cambria" w:hAnsi="Cambria"/>
                <w:b/>
                <w:bCs/>
                <w:sz w:val="18"/>
                <w:szCs w:val="18"/>
              </w:rPr>
              <w:instrText xml:space="preserve"> PAGE </w:instrText>
            </w:r>
            <w:r w:rsidRPr="0091744E">
              <w:rPr>
                <w:rFonts w:ascii="Cambria" w:hAnsi="Cambria"/>
                <w:b/>
                <w:bCs/>
                <w:sz w:val="18"/>
                <w:szCs w:val="18"/>
              </w:rPr>
              <w:fldChar w:fldCharType="separate"/>
            </w:r>
            <w:r w:rsidR="00FC441C" w:rsidRPr="0091744E">
              <w:rPr>
                <w:rFonts w:ascii="Cambria" w:hAnsi="Cambria"/>
                <w:b/>
                <w:bCs/>
                <w:sz w:val="18"/>
                <w:szCs w:val="18"/>
              </w:rPr>
              <w:t>8</w:t>
            </w:r>
            <w:r w:rsidRPr="0091744E">
              <w:rPr>
                <w:rFonts w:ascii="Cambria" w:hAnsi="Cambria"/>
                <w:b/>
                <w:bCs/>
                <w:sz w:val="18"/>
                <w:szCs w:val="18"/>
              </w:rPr>
              <w:fldChar w:fldCharType="end"/>
            </w:r>
            <w:r w:rsidRPr="0091744E">
              <w:rPr>
                <w:rFonts w:ascii="Cambria" w:hAnsi="Cambria"/>
                <w:sz w:val="18"/>
                <w:szCs w:val="18"/>
              </w:rPr>
              <w:t xml:space="preserve"> z </w:t>
            </w:r>
            <w:r w:rsidRPr="0091744E">
              <w:rPr>
                <w:rFonts w:ascii="Cambria" w:hAnsi="Cambria"/>
                <w:b/>
                <w:bCs/>
                <w:sz w:val="18"/>
                <w:szCs w:val="18"/>
              </w:rPr>
              <w:fldChar w:fldCharType="begin"/>
            </w:r>
            <w:r w:rsidRPr="0091744E">
              <w:rPr>
                <w:rFonts w:ascii="Cambria" w:hAnsi="Cambria"/>
                <w:b/>
                <w:bCs/>
                <w:sz w:val="18"/>
                <w:szCs w:val="18"/>
              </w:rPr>
              <w:instrText xml:space="preserve"> NUMPAGES  </w:instrText>
            </w:r>
            <w:r w:rsidRPr="0091744E">
              <w:rPr>
                <w:rFonts w:ascii="Cambria" w:hAnsi="Cambria"/>
                <w:b/>
                <w:bCs/>
                <w:sz w:val="18"/>
                <w:szCs w:val="18"/>
              </w:rPr>
              <w:fldChar w:fldCharType="separate"/>
            </w:r>
            <w:r w:rsidR="00FC441C" w:rsidRPr="0091744E">
              <w:rPr>
                <w:rFonts w:ascii="Cambria" w:hAnsi="Cambria"/>
                <w:b/>
                <w:bCs/>
                <w:sz w:val="18"/>
                <w:szCs w:val="18"/>
              </w:rPr>
              <w:t>16</w:t>
            </w:r>
            <w:r w:rsidRPr="0091744E">
              <w:rPr>
                <w:rFonts w:ascii="Cambria" w:hAnsi="Cambria"/>
                <w:b/>
                <w:bCs/>
                <w:sz w:val="18"/>
                <w:szCs w:val="18"/>
              </w:rPr>
              <w:fldChar w:fldCharType="end"/>
            </w:r>
          </w:p>
        </w:sdtContent>
      </w:sdt>
    </w:sdtContent>
  </w:sdt>
  <w:p w14:paraId="7588BC57" w14:textId="77777777" w:rsidR="00DE33DA" w:rsidRPr="0091744E" w:rsidRDefault="00DE33DA">
    <w:pP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AF57C" w14:textId="77777777" w:rsidR="00DE33DA" w:rsidRPr="0091744E" w:rsidRDefault="00DE33DA" w:rsidP="006F268B">
    <w:pPr>
      <w:pStyle w:val="Footer"/>
    </w:pPr>
  </w:p>
  <w:tbl>
    <w:tblPr>
      <w:tblW w:w="9027" w:type="dxa"/>
      <w:tblLayout w:type="fixed"/>
      <w:tblLook w:val="0000" w:firstRow="0" w:lastRow="0" w:firstColumn="0" w:lastColumn="0" w:noHBand="0" w:noVBand="0"/>
    </w:tblPr>
    <w:tblGrid>
      <w:gridCol w:w="3611"/>
      <w:gridCol w:w="1805"/>
      <w:gridCol w:w="3611"/>
    </w:tblGrid>
    <w:tr w:rsidR="00DE33DA" w:rsidRPr="0091744E" w14:paraId="209B5264" w14:textId="77777777" w:rsidTr="006F268B">
      <w:tc>
        <w:tcPr>
          <w:tcW w:w="2000" w:type="pct"/>
          <w:vAlign w:val="bottom"/>
        </w:tcPr>
        <w:p w14:paraId="2EC863D3" w14:textId="77777777" w:rsidR="00DE33DA" w:rsidRPr="0091744E" w:rsidRDefault="00DE33DA" w:rsidP="006F268B">
          <w:pPr>
            <w:pStyle w:val="Footer"/>
            <w:jc w:val="left"/>
            <w:rPr>
              <w:sz w:val="12"/>
            </w:rPr>
          </w:pPr>
        </w:p>
      </w:tc>
      <w:tc>
        <w:tcPr>
          <w:tcW w:w="1000" w:type="pct"/>
        </w:tcPr>
        <w:p w14:paraId="58AA5DF5" w14:textId="77777777" w:rsidR="00DE33DA" w:rsidRPr="0091744E" w:rsidRDefault="00DE33DA" w:rsidP="006F268B">
          <w:pPr>
            <w:pStyle w:val="WCPageNumber"/>
            <w:jc w:val="center"/>
            <w:rPr>
              <w:lang w:val="sk-SK"/>
            </w:rPr>
          </w:pPr>
        </w:p>
      </w:tc>
      <w:tc>
        <w:tcPr>
          <w:tcW w:w="2000" w:type="pct"/>
        </w:tcPr>
        <w:p w14:paraId="1AE364B6" w14:textId="77777777" w:rsidR="00DE33DA" w:rsidRPr="0091744E" w:rsidRDefault="00DE33DA" w:rsidP="006F268B">
          <w:pPr>
            <w:pStyle w:val="Footer"/>
            <w:jc w:val="right"/>
          </w:pPr>
        </w:p>
      </w:tc>
    </w:tr>
  </w:tbl>
  <w:p w14:paraId="01B4899E" w14:textId="77777777" w:rsidR="00DE33DA" w:rsidRPr="0091744E" w:rsidRDefault="00DE33DA" w:rsidP="006F268B">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0C506" w14:textId="77777777" w:rsidR="005D2AD0" w:rsidRPr="0091744E" w:rsidRDefault="005D2AD0" w:rsidP="009455AE">
      <w:r w:rsidRPr="0091744E">
        <w:separator/>
      </w:r>
    </w:p>
  </w:footnote>
  <w:footnote w:type="continuationSeparator" w:id="0">
    <w:p w14:paraId="3571A597" w14:textId="77777777" w:rsidR="005D2AD0" w:rsidRPr="0091744E" w:rsidRDefault="005D2AD0" w:rsidP="009455AE">
      <w:r w:rsidRPr="0091744E">
        <w:continuationSeparator/>
      </w:r>
    </w:p>
  </w:footnote>
  <w:footnote w:type="continuationNotice" w:id="1">
    <w:p w14:paraId="2EF6AE18" w14:textId="77777777" w:rsidR="005D2AD0" w:rsidRPr="0091744E" w:rsidRDefault="005D2A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E4313" w14:textId="77777777" w:rsidR="00DE33DA" w:rsidRPr="0091744E" w:rsidRDefault="00DE33DA">
    <w:pPr>
      <w:pStyle w:val="Header"/>
    </w:pPr>
  </w:p>
  <w:p w14:paraId="29702DC9" w14:textId="77777777" w:rsidR="00DE33DA" w:rsidRPr="0091744E" w:rsidRDefault="00DE33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C6E76" w14:textId="4664CD24" w:rsidR="00DE33DA" w:rsidRPr="0091744E" w:rsidRDefault="00887B80">
    <w:pPr>
      <w:pStyle w:val="Header"/>
    </w:pPr>
    <w:r>
      <w:t xml:space="preserve">Príloha č.4 </w:t>
    </w:r>
    <w:r w:rsidR="00034B7C">
      <w:t>–</w:t>
    </w:r>
    <w:r>
      <w:t xml:space="preserve"> </w:t>
    </w:r>
    <w:r w:rsidR="00034B7C">
      <w:t>Zmluva o združenej dodávke elektriny</w:t>
    </w:r>
  </w:p>
  <w:p w14:paraId="4EF68DD7" w14:textId="77777777" w:rsidR="00DE33DA" w:rsidRPr="0091744E" w:rsidRDefault="00DE33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62D5"/>
    <w:multiLevelType w:val="multilevel"/>
    <w:tmpl w:val="5C3E3BF4"/>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cs="Times New Roman"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BE86C09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ascii="Times New Roman" w:hAnsi="Times New Roman" w:cs="Times New Roman" w:hint="default"/>
        <w:b w:val="0"/>
        <w:bCs w:val="0"/>
        <w:color w:val="000000" w:themeColor="text1"/>
      </w:rPr>
    </w:lvl>
    <w:lvl w:ilvl="3">
      <w:start w:val="1"/>
      <w:numFmt w:val="lowerLetter"/>
      <w:pStyle w:val="Heading4"/>
      <w:lvlText w:val="(%4)"/>
      <w:lvlJc w:val="left"/>
      <w:pPr>
        <w:tabs>
          <w:tab w:val="num" w:pos="1430"/>
        </w:tabs>
        <w:ind w:left="1430" w:hanging="720"/>
      </w:pPr>
      <w:rPr>
        <w:rFonts w:ascii="Times New Roman" w:hAnsi="Times New Roman" w:cs="Times New Roman" w:hint="default"/>
        <w:i w:val="0"/>
        <w:iCs/>
        <w:color w:val="000000" w:themeColor="text1"/>
        <w:sz w:val="22"/>
        <w:szCs w:val="22"/>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F9D67FC"/>
    <w:multiLevelType w:val="multilevel"/>
    <w:tmpl w:val="33940C2C"/>
    <w:numStyleLink w:val="TOMAS"/>
  </w:abstractNum>
  <w:abstractNum w:abstractNumId="8"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9"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6" w15:restartNumberingAfterBreak="0">
    <w:nsid w:val="70122524"/>
    <w:multiLevelType w:val="hybridMultilevel"/>
    <w:tmpl w:val="32984480"/>
    <w:lvl w:ilvl="0" w:tplc="1064098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86222A3"/>
    <w:multiLevelType w:val="multilevel"/>
    <w:tmpl w:val="FEDC03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75823837">
    <w:abstractNumId w:val="13"/>
  </w:num>
  <w:num w:numId="2" w16cid:durableId="702755447">
    <w:abstractNumId w:val="14"/>
  </w:num>
  <w:num w:numId="3" w16cid:durableId="607589266">
    <w:abstractNumId w:val="10"/>
  </w:num>
  <w:num w:numId="4" w16cid:durableId="1747417017">
    <w:abstractNumId w:val="1"/>
  </w:num>
  <w:num w:numId="5" w16cid:durableId="1303268618">
    <w:abstractNumId w:val="12"/>
  </w:num>
  <w:num w:numId="6" w16cid:durableId="158277772">
    <w:abstractNumId w:val="11"/>
  </w:num>
  <w:num w:numId="7" w16cid:durableId="925698302">
    <w:abstractNumId w:val="3"/>
  </w:num>
  <w:num w:numId="8" w16cid:durableId="243033008">
    <w:abstractNumId w:val="0"/>
  </w:num>
  <w:num w:numId="9" w16cid:durableId="977684062">
    <w:abstractNumId w:val="5"/>
  </w:num>
  <w:num w:numId="10" w16cid:durableId="2244173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8355393">
    <w:abstractNumId w:val="4"/>
  </w:num>
  <w:num w:numId="12" w16cid:durableId="516121252">
    <w:abstractNumId w:val="2"/>
  </w:num>
  <w:num w:numId="13" w16cid:durableId="1086144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4736705">
    <w:abstractNumId w:val="16"/>
  </w:num>
  <w:num w:numId="15" w16cid:durableId="507715535">
    <w:abstractNumId w:val="15"/>
  </w:num>
  <w:num w:numId="16" w16cid:durableId="1406566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9576416">
    <w:abstractNumId w:val="5"/>
  </w:num>
  <w:num w:numId="18" w16cid:durableId="1715810375">
    <w:abstractNumId w:val="5"/>
  </w:num>
  <w:num w:numId="19" w16cid:durableId="337124861">
    <w:abstractNumId w:val="7"/>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1038048363">
    <w:abstractNumId w:val="5"/>
  </w:num>
  <w:num w:numId="21" w16cid:durableId="1834949879">
    <w:abstractNumId w:val="5"/>
  </w:num>
  <w:num w:numId="22" w16cid:durableId="1928882231">
    <w:abstractNumId w:val="5"/>
  </w:num>
  <w:num w:numId="23" w16cid:durableId="126970051">
    <w:abstractNumId w:val="5"/>
  </w:num>
  <w:num w:numId="24" w16cid:durableId="2012098385">
    <w:abstractNumId w:val="5"/>
  </w:num>
  <w:num w:numId="25" w16cid:durableId="801002309">
    <w:abstractNumId w:val="5"/>
  </w:num>
  <w:num w:numId="26" w16cid:durableId="1292632298">
    <w:abstractNumId w:val="5"/>
  </w:num>
  <w:num w:numId="27" w16cid:durableId="1279340697">
    <w:abstractNumId w:val="0"/>
  </w:num>
  <w:num w:numId="28" w16cid:durableId="1592618954">
    <w:abstractNumId w:val="5"/>
  </w:num>
  <w:num w:numId="29" w16cid:durableId="9332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3145966">
    <w:abstractNumId w:val="17"/>
  </w:num>
  <w:num w:numId="31" w16cid:durableId="1849785512">
    <w:abstractNumId w:val="5"/>
  </w:num>
  <w:num w:numId="32" w16cid:durableId="1420131721">
    <w:abstractNumId w:val="5"/>
  </w:num>
  <w:num w:numId="33" w16cid:durableId="637227363">
    <w:abstractNumId w:val="5"/>
  </w:num>
  <w:num w:numId="34" w16cid:durableId="1794402842">
    <w:abstractNumId w:val="5"/>
  </w:num>
  <w:num w:numId="35" w16cid:durableId="1042245695">
    <w:abstractNumId w:val="5"/>
  </w:num>
  <w:num w:numId="36" w16cid:durableId="15887305">
    <w:abstractNumId w:val="5"/>
  </w:num>
  <w:num w:numId="37" w16cid:durableId="1820538352">
    <w:abstractNumId w:val="5"/>
  </w:num>
  <w:num w:numId="38" w16cid:durableId="2078359322">
    <w:abstractNumId w:val="5"/>
  </w:num>
  <w:num w:numId="39" w16cid:durableId="1692487605">
    <w:abstractNumId w:val="5"/>
  </w:num>
  <w:num w:numId="40" w16cid:durableId="769087267">
    <w:abstractNumId w:val="5"/>
  </w:num>
  <w:num w:numId="41" w16cid:durableId="2079131535">
    <w:abstractNumId w:val="5"/>
  </w:num>
  <w:num w:numId="42" w16cid:durableId="698045231">
    <w:abstractNumId w:val="5"/>
  </w:num>
  <w:num w:numId="43" w16cid:durableId="1151167210">
    <w:abstractNumId w:val="5"/>
  </w:num>
  <w:num w:numId="44" w16cid:durableId="499546237">
    <w:abstractNumId w:val="5"/>
  </w:num>
  <w:num w:numId="45" w16cid:durableId="749277318">
    <w:abstractNumId w:val="5"/>
  </w:num>
  <w:num w:numId="46" w16cid:durableId="1432820981">
    <w:abstractNumId w:val="5"/>
  </w:num>
  <w:num w:numId="47" w16cid:durableId="1093666652">
    <w:abstractNumId w:val="5"/>
  </w:num>
  <w:num w:numId="48" w16cid:durableId="1420296321">
    <w:abstractNumId w:val="5"/>
  </w:num>
  <w:num w:numId="49" w16cid:durableId="1435857983">
    <w:abstractNumId w:val="5"/>
  </w:num>
  <w:num w:numId="50" w16cid:durableId="1316569976">
    <w:abstractNumId w:val="5"/>
  </w:num>
  <w:num w:numId="51" w16cid:durableId="1930432245">
    <w:abstractNumId w:val="5"/>
  </w:num>
  <w:num w:numId="52" w16cid:durableId="1649632868">
    <w:abstractNumId w:val="5"/>
  </w:num>
  <w:num w:numId="53" w16cid:durableId="1716545752">
    <w:abstractNumId w:val="5"/>
  </w:num>
  <w:num w:numId="54" w16cid:durableId="1145661602">
    <w:abstractNumId w:val="5"/>
  </w:num>
  <w:num w:numId="55" w16cid:durableId="526602636">
    <w:abstractNumId w:val="5"/>
  </w:num>
  <w:num w:numId="56" w16cid:durableId="1788112387">
    <w:abstractNumId w:val="5"/>
  </w:num>
  <w:num w:numId="57" w16cid:durableId="224414389">
    <w:abstractNumId w:val="5"/>
  </w:num>
  <w:num w:numId="58" w16cid:durableId="676200530">
    <w:abstractNumId w:val="5"/>
  </w:num>
  <w:num w:numId="59" w16cid:durableId="1423405947">
    <w:abstractNumId w:val="5"/>
  </w:num>
  <w:num w:numId="60" w16cid:durableId="2104640189">
    <w:abstractNumId w:val="5"/>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omas Uricek">
    <w15:presenceInfo w15:providerId="Windows Live" w15:userId="d7d5106dcdc983ea"/>
  </w15:person>
  <w15:person w15:author="Oršula, Jaroslav">
    <w15:presenceInfo w15:providerId="AD" w15:userId="S::jaroslav.orsula@kosice.sk::09881622-9864-4139-9fc5-6ae6e5990a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7"/>
    <w:rsid w:val="000006A8"/>
    <w:rsid w:val="000014E7"/>
    <w:rsid w:val="000017F5"/>
    <w:rsid w:val="00001B2C"/>
    <w:rsid w:val="00001C5B"/>
    <w:rsid w:val="00002266"/>
    <w:rsid w:val="00002F54"/>
    <w:rsid w:val="0000306B"/>
    <w:rsid w:val="0000358F"/>
    <w:rsid w:val="00004031"/>
    <w:rsid w:val="000047FB"/>
    <w:rsid w:val="00005098"/>
    <w:rsid w:val="0000533E"/>
    <w:rsid w:val="000063DC"/>
    <w:rsid w:val="00006D18"/>
    <w:rsid w:val="00007283"/>
    <w:rsid w:val="000075B2"/>
    <w:rsid w:val="00007ADF"/>
    <w:rsid w:val="00007D3A"/>
    <w:rsid w:val="000106B2"/>
    <w:rsid w:val="000108A0"/>
    <w:rsid w:val="000110C3"/>
    <w:rsid w:val="000117D1"/>
    <w:rsid w:val="00012433"/>
    <w:rsid w:val="00013743"/>
    <w:rsid w:val="00013871"/>
    <w:rsid w:val="00013FA4"/>
    <w:rsid w:val="0001434C"/>
    <w:rsid w:val="00014443"/>
    <w:rsid w:val="00014C3C"/>
    <w:rsid w:val="000151E3"/>
    <w:rsid w:val="00020164"/>
    <w:rsid w:val="00020643"/>
    <w:rsid w:val="00020F93"/>
    <w:rsid w:val="00021476"/>
    <w:rsid w:val="00021845"/>
    <w:rsid w:val="000227DC"/>
    <w:rsid w:val="0002432A"/>
    <w:rsid w:val="000247AA"/>
    <w:rsid w:val="00024DB4"/>
    <w:rsid w:val="000254C8"/>
    <w:rsid w:val="000259A3"/>
    <w:rsid w:val="00025A13"/>
    <w:rsid w:val="00027035"/>
    <w:rsid w:val="0002759E"/>
    <w:rsid w:val="0003040E"/>
    <w:rsid w:val="00030FB5"/>
    <w:rsid w:val="0003159E"/>
    <w:rsid w:val="00031ECF"/>
    <w:rsid w:val="00031F15"/>
    <w:rsid w:val="000325E9"/>
    <w:rsid w:val="000327E8"/>
    <w:rsid w:val="0003318A"/>
    <w:rsid w:val="00034796"/>
    <w:rsid w:val="00034B7C"/>
    <w:rsid w:val="00037026"/>
    <w:rsid w:val="0003746E"/>
    <w:rsid w:val="0003775D"/>
    <w:rsid w:val="00037B17"/>
    <w:rsid w:val="00037DA3"/>
    <w:rsid w:val="000411B0"/>
    <w:rsid w:val="000411C4"/>
    <w:rsid w:val="000411EF"/>
    <w:rsid w:val="000413CB"/>
    <w:rsid w:val="00041C1E"/>
    <w:rsid w:val="00042183"/>
    <w:rsid w:val="000428A9"/>
    <w:rsid w:val="00042C59"/>
    <w:rsid w:val="000432C2"/>
    <w:rsid w:val="00043523"/>
    <w:rsid w:val="00043D19"/>
    <w:rsid w:val="00044E05"/>
    <w:rsid w:val="00047FF8"/>
    <w:rsid w:val="00050217"/>
    <w:rsid w:val="00050C9A"/>
    <w:rsid w:val="000517A8"/>
    <w:rsid w:val="00051A07"/>
    <w:rsid w:val="00051A66"/>
    <w:rsid w:val="000527A6"/>
    <w:rsid w:val="000528C7"/>
    <w:rsid w:val="00052CA2"/>
    <w:rsid w:val="00052F9E"/>
    <w:rsid w:val="00053BC8"/>
    <w:rsid w:val="00053EB2"/>
    <w:rsid w:val="00054A8D"/>
    <w:rsid w:val="0005501F"/>
    <w:rsid w:val="0005593A"/>
    <w:rsid w:val="00055BFD"/>
    <w:rsid w:val="00055C8E"/>
    <w:rsid w:val="00060314"/>
    <w:rsid w:val="0006089A"/>
    <w:rsid w:val="00062350"/>
    <w:rsid w:val="00062BBF"/>
    <w:rsid w:val="0006360C"/>
    <w:rsid w:val="000638A2"/>
    <w:rsid w:val="000648FE"/>
    <w:rsid w:val="00064DCC"/>
    <w:rsid w:val="00065F7E"/>
    <w:rsid w:val="0006642F"/>
    <w:rsid w:val="000673B4"/>
    <w:rsid w:val="00067521"/>
    <w:rsid w:val="00067617"/>
    <w:rsid w:val="00067668"/>
    <w:rsid w:val="00070857"/>
    <w:rsid w:val="00070882"/>
    <w:rsid w:val="00070C81"/>
    <w:rsid w:val="00070E57"/>
    <w:rsid w:val="00070FBE"/>
    <w:rsid w:val="00071B3B"/>
    <w:rsid w:val="00072492"/>
    <w:rsid w:val="00072680"/>
    <w:rsid w:val="000734A4"/>
    <w:rsid w:val="00074D09"/>
    <w:rsid w:val="00074F46"/>
    <w:rsid w:val="00075B1D"/>
    <w:rsid w:val="00076ECA"/>
    <w:rsid w:val="00080650"/>
    <w:rsid w:val="000808BD"/>
    <w:rsid w:val="000818E5"/>
    <w:rsid w:val="000828A5"/>
    <w:rsid w:val="00083159"/>
    <w:rsid w:val="00083C1F"/>
    <w:rsid w:val="00084B2C"/>
    <w:rsid w:val="00084EFB"/>
    <w:rsid w:val="000863CF"/>
    <w:rsid w:val="00086E5D"/>
    <w:rsid w:val="00087401"/>
    <w:rsid w:val="00087757"/>
    <w:rsid w:val="000904DC"/>
    <w:rsid w:val="0009058C"/>
    <w:rsid w:val="00090752"/>
    <w:rsid w:val="00090C80"/>
    <w:rsid w:val="000915E7"/>
    <w:rsid w:val="0009189E"/>
    <w:rsid w:val="00091E13"/>
    <w:rsid w:val="0009267F"/>
    <w:rsid w:val="00092D86"/>
    <w:rsid w:val="00093938"/>
    <w:rsid w:val="00093D9D"/>
    <w:rsid w:val="0009415A"/>
    <w:rsid w:val="00094D10"/>
    <w:rsid w:val="00094D52"/>
    <w:rsid w:val="0009527A"/>
    <w:rsid w:val="000956B2"/>
    <w:rsid w:val="00096E5D"/>
    <w:rsid w:val="00097435"/>
    <w:rsid w:val="00097EB8"/>
    <w:rsid w:val="00097FDB"/>
    <w:rsid w:val="000A0D01"/>
    <w:rsid w:val="000A0F4A"/>
    <w:rsid w:val="000A1629"/>
    <w:rsid w:val="000A1B2D"/>
    <w:rsid w:val="000A1DD2"/>
    <w:rsid w:val="000A21E2"/>
    <w:rsid w:val="000A34F3"/>
    <w:rsid w:val="000A4808"/>
    <w:rsid w:val="000A4DAF"/>
    <w:rsid w:val="000A5271"/>
    <w:rsid w:val="000A5BD4"/>
    <w:rsid w:val="000A6CF6"/>
    <w:rsid w:val="000A6D22"/>
    <w:rsid w:val="000A6F27"/>
    <w:rsid w:val="000A7811"/>
    <w:rsid w:val="000B0955"/>
    <w:rsid w:val="000B1A0F"/>
    <w:rsid w:val="000B1C39"/>
    <w:rsid w:val="000B2D55"/>
    <w:rsid w:val="000B393C"/>
    <w:rsid w:val="000B4881"/>
    <w:rsid w:val="000B4C60"/>
    <w:rsid w:val="000B4CD8"/>
    <w:rsid w:val="000B5507"/>
    <w:rsid w:val="000B6385"/>
    <w:rsid w:val="000B6FF8"/>
    <w:rsid w:val="000C02E3"/>
    <w:rsid w:val="000C0908"/>
    <w:rsid w:val="000C18C2"/>
    <w:rsid w:val="000C2069"/>
    <w:rsid w:val="000C30E4"/>
    <w:rsid w:val="000C51F0"/>
    <w:rsid w:val="000C5A9A"/>
    <w:rsid w:val="000C5BED"/>
    <w:rsid w:val="000C5D2F"/>
    <w:rsid w:val="000C6D51"/>
    <w:rsid w:val="000C7258"/>
    <w:rsid w:val="000C7D08"/>
    <w:rsid w:val="000D019A"/>
    <w:rsid w:val="000D1AFC"/>
    <w:rsid w:val="000D2A0C"/>
    <w:rsid w:val="000D2CED"/>
    <w:rsid w:val="000D30C2"/>
    <w:rsid w:val="000D3741"/>
    <w:rsid w:val="000D39A1"/>
    <w:rsid w:val="000D4952"/>
    <w:rsid w:val="000D5077"/>
    <w:rsid w:val="000D51C6"/>
    <w:rsid w:val="000D751A"/>
    <w:rsid w:val="000D76E9"/>
    <w:rsid w:val="000D7D5E"/>
    <w:rsid w:val="000E08AA"/>
    <w:rsid w:val="000E39E2"/>
    <w:rsid w:val="000E3D99"/>
    <w:rsid w:val="000E42B0"/>
    <w:rsid w:val="000E63C8"/>
    <w:rsid w:val="000E65D6"/>
    <w:rsid w:val="000E6FE5"/>
    <w:rsid w:val="000E7154"/>
    <w:rsid w:val="000E7423"/>
    <w:rsid w:val="000E7843"/>
    <w:rsid w:val="000F07D5"/>
    <w:rsid w:val="000F2308"/>
    <w:rsid w:val="000F3093"/>
    <w:rsid w:val="000F4366"/>
    <w:rsid w:val="000F4CEA"/>
    <w:rsid w:val="000F5D1A"/>
    <w:rsid w:val="000F5DD3"/>
    <w:rsid w:val="000F6E23"/>
    <w:rsid w:val="000F6FF8"/>
    <w:rsid w:val="000F78ED"/>
    <w:rsid w:val="000F7A45"/>
    <w:rsid w:val="000F7BA7"/>
    <w:rsid w:val="00100F2F"/>
    <w:rsid w:val="00101589"/>
    <w:rsid w:val="00101CD6"/>
    <w:rsid w:val="00101D18"/>
    <w:rsid w:val="0010265E"/>
    <w:rsid w:val="001035E5"/>
    <w:rsid w:val="00103BC9"/>
    <w:rsid w:val="0010440E"/>
    <w:rsid w:val="0010462E"/>
    <w:rsid w:val="00106F35"/>
    <w:rsid w:val="001074AD"/>
    <w:rsid w:val="001078DE"/>
    <w:rsid w:val="001104AD"/>
    <w:rsid w:val="0011073A"/>
    <w:rsid w:val="00110CBB"/>
    <w:rsid w:val="00111690"/>
    <w:rsid w:val="00111FA5"/>
    <w:rsid w:val="00112B49"/>
    <w:rsid w:val="00113046"/>
    <w:rsid w:val="00113A2E"/>
    <w:rsid w:val="00113F0A"/>
    <w:rsid w:val="00115006"/>
    <w:rsid w:val="001151BA"/>
    <w:rsid w:val="001159AE"/>
    <w:rsid w:val="00115D78"/>
    <w:rsid w:val="001164B4"/>
    <w:rsid w:val="00116AC1"/>
    <w:rsid w:val="0011749A"/>
    <w:rsid w:val="0011780D"/>
    <w:rsid w:val="00117AC2"/>
    <w:rsid w:val="0012204A"/>
    <w:rsid w:val="001224B9"/>
    <w:rsid w:val="00122E1E"/>
    <w:rsid w:val="0012338B"/>
    <w:rsid w:val="001236AA"/>
    <w:rsid w:val="00124160"/>
    <w:rsid w:val="00124A00"/>
    <w:rsid w:val="00124B7D"/>
    <w:rsid w:val="00124E0E"/>
    <w:rsid w:val="00125FC9"/>
    <w:rsid w:val="001268D9"/>
    <w:rsid w:val="00130713"/>
    <w:rsid w:val="001311AC"/>
    <w:rsid w:val="001313C9"/>
    <w:rsid w:val="0013241F"/>
    <w:rsid w:val="00133A8D"/>
    <w:rsid w:val="00136B54"/>
    <w:rsid w:val="00136EEA"/>
    <w:rsid w:val="00136F39"/>
    <w:rsid w:val="00136F4E"/>
    <w:rsid w:val="00137F67"/>
    <w:rsid w:val="00140289"/>
    <w:rsid w:val="00140AD3"/>
    <w:rsid w:val="00141198"/>
    <w:rsid w:val="0014173A"/>
    <w:rsid w:val="001419E6"/>
    <w:rsid w:val="00141A51"/>
    <w:rsid w:val="00141BA3"/>
    <w:rsid w:val="0014205E"/>
    <w:rsid w:val="001434BA"/>
    <w:rsid w:val="00145186"/>
    <w:rsid w:val="0014606C"/>
    <w:rsid w:val="00146459"/>
    <w:rsid w:val="00146EC2"/>
    <w:rsid w:val="001506AD"/>
    <w:rsid w:val="001515A2"/>
    <w:rsid w:val="00151BBA"/>
    <w:rsid w:val="00151F78"/>
    <w:rsid w:val="0015390F"/>
    <w:rsid w:val="00154205"/>
    <w:rsid w:val="0015603C"/>
    <w:rsid w:val="00156082"/>
    <w:rsid w:val="00156B76"/>
    <w:rsid w:val="00156D70"/>
    <w:rsid w:val="001579EC"/>
    <w:rsid w:val="00157A78"/>
    <w:rsid w:val="00157A81"/>
    <w:rsid w:val="00157AD3"/>
    <w:rsid w:val="00157B54"/>
    <w:rsid w:val="00160386"/>
    <w:rsid w:val="001603C4"/>
    <w:rsid w:val="00160ACF"/>
    <w:rsid w:val="00160D65"/>
    <w:rsid w:val="00160F98"/>
    <w:rsid w:val="0016170D"/>
    <w:rsid w:val="00161B61"/>
    <w:rsid w:val="0016281C"/>
    <w:rsid w:val="0016367A"/>
    <w:rsid w:val="00164137"/>
    <w:rsid w:val="0016486F"/>
    <w:rsid w:val="0016535A"/>
    <w:rsid w:val="00165AA5"/>
    <w:rsid w:val="0016600F"/>
    <w:rsid w:val="00167051"/>
    <w:rsid w:val="0016713B"/>
    <w:rsid w:val="00167991"/>
    <w:rsid w:val="001704FC"/>
    <w:rsid w:val="001708D5"/>
    <w:rsid w:val="00171DDB"/>
    <w:rsid w:val="00172C11"/>
    <w:rsid w:val="0017365E"/>
    <w:rsid w:val="00173A6B"/>
    <w:rsid w:val="00173EA8"/>
    <w:rsid w:val="00174D5E"/>
    <w:rsid w:val="00175A64"/>
    <w:rsid w:val="001765FB"/>
    <w:rsid w:val="001767B8"/>
    <w:rsid w:val="00181778"/>
    <w:rsid w:val="00181872"/>
    <w:rsid w:val="00182149"/>
    <w:rsid w:val="0018215B"/>
    <w:rsid w:val="00182705"/>
    <w:rsid w:val="00182774"/>
    <w:rsid w:val="001827E7"/>
    <w:rsid w:val="00182BB3"/>
    <w:rsid w:val="00183154"/>
    <w:rsid w:val="00183A01"/>
    <w:rsid w:val="00183E01"/>
    <w:rsid w:val="00185619"/>
    <w:rsid w:val="00187865"/>
    <w:rsid w:val="00190C0B"/>
    <w:rsid w:val="00191351"/>
    <w:rsid w:val="0019188A"/>
    <w:rsid w:val="001920CB"/>
    <w:rsid w:val="00192F5A"/>
    <w:rsid w:val="0019445F"/>
    <w:rsid w:val="00194659"/>
    <w:rsid w:val="00195532"/>
    <w:rsid w:val="0019733B"/>
    <w:rsid w:val="001978D2"/>
    <w:rsid w:val="001A0589"/>
    <w:rsid w:val="001A138A"/>
    <w:rsid w:val="001A16BA"/>
    <w:rsid w:val="001A20D4"/>
    <w:rsid w:val="001A2451"/>
    <w:rsid w:val="001A2738"/>
    <w:rsid w:val="001A2E8B"/>
    <w:rsid w:val="001A34D9"/>
    <w:rsid w:val="001A3D4A"/>
    <w:rsid w:val="001A40BC"/>
    <w:rsid w:val="001A62AF"/>
    <w:rsid w:val="001A6F7D"/>
    <w:rsid w:val="001A7566"/>
    <w:rsid w:val="001B015E"/>
    <w:rsid w:val="001B02CE"/>
    <w:rsid w:val="001B0FF1"/>
    <w:rsid w:val="001B17D7"/>
    <w:rsid w:val="001B2211"/>
    <w:rsid w:val="001B22A9"/>
    <w:rsid w:val="001B25C6"/>
    <w:rsid w:val="001B43E2"/>
    <w:rsid w:val="001B46C2"/>
    <w:rsid w:val="001B4752"/>
    <w:rsid w:val="001B4A0F"/>
    <w:rsid w:val="001B77BB"/>
    <w:rsid w:val="001C04BE"/>
    <w:rsid w:val="001C082C"/>
    <w:rsid w:val="001C1E5E"/>
    <w:rsid w:val="001C247F"/>
    <w:rsid w:val="001C391C"/>
    <w:rsid w:val="001C42C9"/>
    <w:rsid w:val="001C4BE1"/>
    <w:rsid w:val="001C5507"/>
    <w:rsid w:val="001C5C58"/>
    <w:rsid w:val="001C705C"/>
    <w:rsid w:val="001D1EC9"/>
    <w:rsid w:val="001D258B"/>
    <w:rsid w:val="001D2618"/>
    <w:rsid w:val="001D6C4A"/>
    <w:rsid w:val="001D6C73"/>
    <w:rsid w:val="001D7FE6"/>
    <w:rsid w:val="001E0278"/>
    <w:rsid w:val="001E1646"/>
    <w:rsid w:val="001E279A"/>
    <w:rsid w:val="001E3B69"/>
    <w:rsid w:val="001E4CAF"/>
    <w:rsid w:val="001E5AB6"/>
    <w:rsid w:val="001E5F26"/>
    <w:rsid w:val="001E67B9"/>
    <w:rsid w:val="001E6A77"/>
    <w:rsid w:val="001E6A9D"/>
    <w:rsid w:val="001E6D24"/>
    <w:rsid w:val="001F02E7"/>
    <w:rsid w:val="001F0308"/>
    <w:rsid w:val="001F074C"/>
    <w:rsid w:val="001F1654"/>
    <w:rsid w:val="001F28AB"/>
    <w:rsid w:val="001F3333"/>
    <w:rsid w:val="002003B4"/>
    <w:rsid w:val="00200687"/>
    <w:rsid w:val="002008D7"/>
    <w:rsid w:val="00201088"/>
    <w:rsid w:val="0020307E"/>
    <w:rsid w:val="002031D1"/>
    <w:rsid w:val="002031F6"/>
    <w:rsid w:val="00204D26"/>
    <w:rsid w:val="00204FCC"/>
    <w:rsid w:val="002062CE"/>
    <w:rsid w:val="002062E4"/>
    <w:rsid w:val="00206922"/>
    <w:rsid w:val="00206990"/>
    <w:rsid w:val="0020775F"/>
    <w:rsid w:val="002079EC"/>
    <w:rsid w:val="00207FCD"/>
    <w:rsid w:val="002104C1"/>
    <w:rsid w:val="00210A3A"/>
    <w:rsid w:val="0021303E"/>
    <w:rsid w:val="00213C44"/>
    <w:rsid w:val="002142B4"/>
    <w:rsid w:val="002147EE"/>
    <w:rsid w:val="00215196"/>
    <w:rsid w:val="002164CA"/>
    <w:rsid w:val="002178EA"/>
    <w:rsid w:val="00220CAF"/>
    <w:rsid w:val="00220CF7"/>
    <w:rsid w:val="0022169C"/>
    <w:rsid w:val="00223E73"/>
    <w:rsid w:val="00223F16"/>
    <w:rsid w:val="00224A86"/>
    <w:rsid w:val="00224C75"/>
    <w:rsid w:val="00225369"/>
    <w:rsid w:val="002259E6"/>
    <w:rsid w:val="0022601E"/>
    <w:rsid w:val="00227B18"/>
    <w:rsid w:val="00230C36"/>
    <w:rsid w:val="00231009"/>
    <w:rsid w:val="00231077"/>
    <w:rsid w:val="00231599"/>
    <w:rsid w:val="00231F49"/>
    <w:rsid w:val="00232290"/>
    <w:rsid w:val="00233C03"/>
    <w:rsid w:val="00233DD3"/>
    <w:rsid w:val="00234DD7"/>
    <w:rsid w:val="00234EFB"/>
    <w:rsid w:val="00235BBE"/>
    <w:rsid w:val="00235C08"/>
    <w:rsid w:val="0023685A"/>
    <w:rsid w:val="002368F7"/>
    <w:rsid w:val="00236CFB"/>
    <w:rsid w:val="00236E76"/>
    <w:rsid w:val="002373B3"/>
    <w:rsid w:val="00240B79"/>
    <w:rsid w:val="00240DC8"/>
    <w:rsid w:val="00240EA4"/>
    <w:rsid w:val="0024174A"/>
    <w:rsid w:val="00241A96"/>
    <w:rsid w:val="00241DC3"/>
    <w:rsid w:val="002436B2"/>
    <w:rsid w:val="00243AD1"/>
    <w:rsid w:val="002444B4"/>
    <w:rsid w:val="00244EC2"/>
    <w:rsid w:val="002455BD"/>
    <w:rsid w:val="002465C0"/>
    <w:rsid w:val="002466FA"/>
    <w:rsid w:val="002470C1"/>
    <w:rsid w:val="00247641"/>
    <w:rsid w:val="002505E0"/>
    <w:rsid w:val="00250C1F"/>
    <w:rsid w:val="00250CD7"/>
    <w:rsid w:val="00251022"/>
    <w:rsid w:val="0025172D"/>
    <w:rsid w:val="00253454"/>
    <w:rsid w:val="00254368"/>
    <w:rsid w:val="002545CC"/>
    <w:rsid w:val="00255410"/>
    <w:rsid w:val="00255978"/>
    <w:rsid w:val="00255A6D"/>
    <w:rsid w:val="00256B5F"/>
    <w:rsid w:val="00256F16"/>
    <w:rsid w:val="002574BB"/>
    <w:rsid w:val="002578BF"/>
    <w:rsid w:val="00257C5E"/>
    <w:rsid w:val="00257D18"/>
    <w:rsid w:val="0026031E"/>
    <w:rsid w:val="002625EC"/>
    <w:rsid w:val="00262AFC"/>
    <w:rsid w:val="00262C39"/>
    <w:rsid w:val="002638BA"/>
    <w:rsid w:val="0026502D"/>
    <w:rsid w:val="00265B2A"/>
    <w:rsid w:val="00266F87"/>
    <w:rsid w:val="00270FA4"/>
    <w:rsid w:val="00270FF5"/>
    <w:rsid w:val="00271176"/>
    <w:rsid w:val="002713F5"/>
    <w:rsid w:val="00271934"/>
    <w:rsid w:val="00271EAD"/>
    <w:rsid w:val="002728D7"/>
    <w:rsid w:val="00273054"/>
    <w:rsid w:val="00273683"/>
    <w:rsid w:val="00273D72"/>
    <w:rsid w:val="00274192"/>
    <w:rsid w:val="00275627"/>
    <w:rsid w:val="002758AF"/>
    <w:rsid w:val="00276BE3"/>
    <w:rsid w:val="00276C34"/>
    <w:rsid w:val="00276CFF"/>
    <w:rsid w:val="00277475"/>
    <w:rsid w:val="00277AFC"/>
    <w:rsid w:val="00280346"/>
    <w:rsid w:val="002808F5"/>
    <w:rsid w:val="00282368"/>
    <w:rsid w:val="00282A8C"/>
    <w:rsid w:val="00282C3E"/>
    <w:rsid w:val="0028532C"/>
    <w:rsid w:val="002859D2"/>
    <w:rsid w:val="00286A92"/>
    <w:rsid w:val="00286BE0"/>
    <w:rsid w:val="00287639"/>
    <w:rsid w:val="0028C434"/>
    <w:rsid w:val="00290C8F"/>
    <w:rsid w:val="00290C98"/>
    <w:rsid w:val="002911B8"/>
    <w:rsid w:val="00291759"/>
    <w:rsid w:val="00291EA2"/>
    <w:rsid w:val="00293063"/>
    <w:rsid w:val="00293207"/>
    <w:rsid w:val="00294C9A"/>
    <w:rsid w:val="00294CAA"/>
    <w:rsid w:val="002953D0"/>
    <w:rsid w:val="002955CC"/>
    <w:rsid w:val="00296A74"/>
    <w:rsid w:val="00296F5F"/>
    <w:rsid w:val="00297DE6"/>
    <w:rsid w:val="002A06B0"/>
    <w:rsid w:val="002A112E"/>
    <w:rsid w:val="002A11D4"/>
    <w:rsid w:val="002A19D1"/>
    <w:rsid w:val="002A1B45"/>
    <w:rsid w:val="002A1E80"/>
    <w:rsid w:val="002A3902"/>
    <w:rsid w:val="002A5A12"/>
    <w:rsid w:val="002A5EB9"/>
    <w:rsid w:val="002A5F0E"/>
    <w:rsid w:val="002A763B"/>
    <w:rsid w:val="002B0437"/>
    <w:rsid w:val="002B0439"/>
    <w:rsid w:val="002B0E8C"/>
    <w:rsid w:val="002B1F72"/>
    <w:rsid w:val="002B2E3D"/>
    <w:rsid w:val="002B2F17"/>
    <w:rsid w:val="002B30B5"/>
    <w:rsid w:val="002B328A"/>
    <w:rsid w:val="002B46D4"/>
    <w:rsid w:val="002B563E"/>
    <w:rsid w:val="002B67C4"/>
    <w:rsid w:val="002B73E9"/>
    <w:rsid w:val="002C0129"/>
    <w:rsid w:val="002C053F"/>
    <w:rsid w:val="002C0937"/>
    <w:rsid w:val="002C0B55"/>
    <w:rsid w:val="002C0EBD"/>
    <w:rsid w:val="002C1696"/>
    <w:rsid w:val="002C179C"/>
    <w:rsid w:val="002C22D1"/>
    <w:rsid w:val="002C2729"/>
    <w:rsid w:val="002C2E91"/>
    <w:rsid w:val="002C4A00"/>
    <w:rsid w:val="002C4AC0"/>
    <w:rsid w:val="002C4AE7"/>
    <w:rsid w:val="002C5789"/>
    <w:rsid w:val="002C644D"/>
    <w:rsid w:val="002C6B3E"/>
    <w:rsid w:val="002C71AD"/>
    <w:rsid w:val="002C7AB1"/>
    <w:rsid w:val="002D0D89"/>
    <w:rsid w:val="002D0E82"/>
    <w:rsid w:val="002D140E"/>
    <w:rsid w:val="002D2572"/>
    <w:rsid w:val="002D2B67"/>
    <w:rsid w:val="002D2BA2"/>
    <w:rsid w:val="002D2ED9"/>
    <w:rsid w:val="002D355D"/>
    <w:rsid w:val="002D3745"/>
    <w:rsid w:val="002D471B"/>
    <w:rsid w:val="002D5EE8"/>
    <w:rsid w:val="002D608A"/>
    <w:rsid w:val="002D66B2"/>
    <w:rsid w:val="002D6BED"/>
    <w:rsid w:val="002D6D6A"/>
    <w:rsid w:val="002D6E4E"/>
    <w:rsid w:val="002D7E0A"/>
    <w:rsid w:val="002E0178"/>
    <w:rsid w:val="002E01DC"/>
    <w:rsid w:val="002E0331"/>
    <w:rsid w:val="002E0B4F"/>
    <w:rsid w:val="002E0D16"/>
    <w:rsid w:val="002E0E76"/>
    <w:rsid w:val="002E0ED8"/>
    <w:rsid w:val="002E213B"/>
    <w:rsid w:val="002E3024"/>
    <w:rsid w:val="002E3A75"/>
    <w:rsid w:val="002E40F1"/>
    <w:rsid w:val="002E4583"/>
    <w:rsid w:val="002E470C"/>
    <w:rsid w:val="002E48E6"/>
    <w:rsid w:val="002E48FF"/>
    <w:rsid w:val="002E6A9F"/>
    <w:rsid w:val="002E6D1B"/>
    <w:rsid w:val="002E6E1A"/>
    <w:rsid w:val="002E79D2"/>
    <w:rsid w:val="002F0418"/>
    <w:rsid w:val="002F2684"/>
    <w:rsid w:val="002F322D"/>
    <w:rsid w:val="002F37E8"/>
    <w:rsid w:val="002F3D66"/>
    <w:rsid w:val="002F3E44"/>
    <w:rsid w:val="002F4395"/>
    <w:rsid w:val="002F4AB9"/>
    <w:rsid w:val="002F5591"/>
    <w:rsid w:val="002F5E73"/>
    <w:rsid w:val="002F6232"/>
    <w:rsid w:val="002F6A64"/>
    <w:rsid w:val="002F765B"/>
    <w:rsid w:val="00300176"/>
    <w:rsid w:val="00300A0A"/>
    <w:rsid w:val="00300E37"/>
    <w:rsid w:val="00301915"/>
    <w:rsid w:val="00301A6A"/>
    <w:rsid w:val="0030298C"/>
    <w:rsid w:val="00302F4C"/>
    <w:rsid w:val="003030CE"/>
    <w:rsid w:val="00303AD9"/>
    <w:rsid w:val="00304665"/>
    <w:rsid w:val="00305827"/>
    <w:rsid w:val="003063F0"/>
    <w:rsid w:val="00306EB4"/>
    <w:rsid w:val="0030778C"/>
    <w:rsid w:val="0031097B"/>
    <w:rsid w:val="003111B3"/>
    <w:rsid w:val="00313FEB"/>
    <w:rsid w:val="003140A2"/>
    <w:rsid w:val="003160F2"/>
    <w:rsid w:val="0031717A"/>
    <w:rsid w:val="0031756D"/>
    <w:rsid w:val="00317976"/>
    <w:rsid w:val="00317FD2"/>
    <w:rsid w:val="00321A35"/>
    <w:rsid w:val="00322F28"/>
    <w:rsid w:val="0032392F"/>
    <w:rsid w:val="00324295"/>
    <w:rsid w:val="003244FF"/>
    <w:rsid w:val="00324DB8"/>
    <w:rsid w:val="00325148"/>
    <w:rsid w:val="003265DE"/>
    <w:rsid w:val="003271CE"/>
    <w:rsid w:val="00331C04"/>
    <w:rsid w:val="00333275"/>
    <w:rsid w:val="00333887"/>
    <w:rsid w:val="00334849"/>
    <w:rsid w:val="003349A7"/>
    <w:rsid w:val="00334C2C"/>
    <w:rsid w:val="003357E5"/>
    <w:rsid w:val="00335CA5"/>
    <w:rsid w:val="00335CAA"/>
    <w:rsid w:val="00337493"/>
    <w:rsid w:val="003374BC"/>
    <w:rsid w:val="00337F67"/>
    <w:rsid w:val="00340207"/>
    <w:rsid w:val="00340E54"/>
    <w:rsid w:val="003410EF"/>
    <w:rsid w:val="00341647"/>
    <w:rsid w:val="003416F4"/>
    <w:rsid w:val="00341DC3"/>
    <w:rsid w:val="00341E6F"/>
    <w:rsid w:val="00343A0B"/>
    <w:rsid w:val="00343A7B"/>
    <w:rsid w:val="0034466C"/>
    <w:rsid w:val="0034678D"/>
    <w:rsid w:val="00346DD3"/>
    <w:rsid w:val="0034796B"/>
    <w:rsid w:val="00350204"/>
    <w:rsid w:val="00352C16"/>
    <w:rsid w:val="00352FF9"/>
    <w:rsid w:val="003542EB"/>
    <w:rsid w:val="00354370"/>
    <w:rsid w:val="00354D41"/>
    <w:rsid w:val="00355CA4"/>
    <w:rsid w:val="003568A5"/>
    <w:rsid w:val="0035712E"/>
    <w:rsid w:val="0035764F"/>
    <w:rsid w:val="00357956"/>
    <w:rsid w:val="00357C8C"/>
    <w:rsid w:val="00357F91"/>
    <w:rsid w:val="00360343"/>
    <w:rsid w:val="00361B1D"/>
    <w:rsid w:val="00362D7C"/>
    <w:rsid w:val="003634C5"/>
    <w:rsid w:val="00363750"/>
    <w:rsid w:val="00363F0D"/>
    <w:rsid w:val="003642D8"/>
    <w:rsid w:val="00364374"/>
    <w:rsid w:val="003646D3"/>
    <w:rsid w:val="00365CA8"/>
    <w:rsid w:val="00366944"/>
    <w:rsid w:val="00367ED7"/>
    <w:rsid w:val="0037006B"/>
    <w:rsid w:val="0037119A"/>
    <w:rsid w:val="0037217D"/>
    <w:rsid w:val="0037327F"/>
    <w:rsid w:val="003737F0"/>
    <w:rsid w:val="00373CA7"/>
    <w:rsid w:val="00374011"/>
    <w:rsid w:val="003740AC"/>
    <w:rsid w:val="00374626"/>
    <w:rsid w:val="00374771"/>
    <w:rsid w:val="00374A97"/>
    <w:rsid w:val="00374D68"/>
    <w:rsid w:val="003757BB"/>
    <w:rsid w:val="00376979"/>
    <w:rsid w:val="00377FB6"/>
    <w:rsid w:val="00380164"/>
    <w:rsid w:val="00380CF3"/>
    <w:rsid w:val="00381B4E"/>
    <w:rsid w:val="003820F7"/>
    <w:rsid w:val="003830D3"/>
    <w:rsid w:val="00384A01"/>
    <w:rsid w:val="00385957"/>
    <w:rsid w:val="00385D39"/>
    <w:rsid w:val="00386B3B"/>
    <w:rsid w:val="00387428"/>
    <w:rsid w:val="00390095"/>
    <w:rsid w:val="00390BF6"/>
    <w:rsid w:val="00391649"/>
    <w:rsid w:val="003917D9"/>
    <w:rsid w:val="00391C15"/>
    <w:rsid w:val="00393474"/>
    <w:rsid w:val="0039352B"/>
    <w:rsid w:val="00393CC0"/>
    <w:rsid w:val="003943A8"/>
    <w:rsid w:val="00394B26"/>
    <w:rsid w:val="00394F08"/>
    <w:rsid w:val="00395311"/>
    <w:rsid w:val="0039658C"/>
    <w:rsid w:val="00396709"/>
    <w:rsid w:val="0039680E"/>
    <w:rsid w:val="00396F84"/>
    <w:rsid w:val="00397641"/>
    <w:rsid w:val="00397650"/>
    <w:rsid w:val="003979B3"/>
    <w:rsid w:val="00397BB3"/>
    <w:rsid w:val="00397CEA"/>
    <w:rsid w:val="003A4F79"/>
    <w:rsid w:val="003A7AEB"/>
    <w:rsid w:val="003B042E"/>
    <w:rsid w:val="003B0F4C"/>
    <w:rsid w:val="003B1302"/>
    <w:rsid w:val="003B15A8"/>
    <w:rsid w:val="003B213F"/>
    <w:rsid w:val="003B37B5"/>
    <w:rsid w:val="003B37F4"/>
    <w:rsid w:val="003B37F8"/>
    <w:rsid w:val="003B4777"/>
    <w:rsid w:val="003B4A9B"/>
    <w:rsid w:val="003B5BEE"/>
    <w:rsid w:val="003B6A61"/>
    <w:rsid w:val="003B7C57"/>
    <w:rsid w:val="003C01FC"/>
    <w:rsid w:val="003C0E52"/>
    <w:rsid w:val="003C14EE"/>
    <w:rsid w:val="003C1C01"/>
    <w:rsid w:val="003C311D"/>
    <w:rsid w:val="003C35FC"/>
    <w:rsid w:val="003C407D"/>
    <w:rsid w:val="003C4692"/>
    <w:rsid w:val="003C46EA"/>
    <w:rsid w:val="003C4A6B"/>
    <w:rsid w:val="003C5923"/>
    <w:rsid w:val="003C598B"/>
    <w:rsid w:val="003C617B"/>
    <w:rsid w:val="003C6843"/>
    <w:rsid w:val="003D07F0"/>
    <w:rsid w:val="003D1897"/>
    <w:rsid w:val="003D265A"/>
    <w:rsid w:val="003D289B"/>
    <w:rsid w:val="003D314E"/>
    <w:rsid w:val="003D61C8"/>
    <w:rsid w:val="003D64BC"/>
    <w:rsid w:val="003E08F4"/>
    <w:rsid w:val="003E0B71"/>
    <w:rsid w:val="003E19DE"/>
    <w:rsid w:val="003E1A9C"/>
    <w:rsid w:val="003E2313"/>
    <w:rsid w:val="003E23DA"/>
    <w:rsid w:val="003E2E89"/>
    <w:rsid w:val="003E3695"/>
    <w:rsid w:val="003E3AFF"/>
    <w:rsid w:val="003E40A9"/>
    <w:rsid w:val="003E4ACB"/>
    <w:rsid w:val="003E4B9E"/>
    <w:rsid w:val="003E517F"/>
    <w:rsid w:val="003E5857"/>
    <w:rsid w:val="003E59AA"/>
    <w:rsid w:val="003E5F5F"/>
    <w:rsid w:val="003E67F2"/>
    <w:rsid w:val="003E710C"/>
    <w:rsid w:val="003F097F"/>
    <w:rsid w:val="003F0DEB"/>
    <w:rsid w:val="003F1254"/>
    <w:rsid w:val="003F2A42"/>
    <w:rsid w:val="003F3C0E"/>
    <w:rsid w:val="003F4946"/>
    <w:rsid w:val="003F4FB5"/>
    <w:rsid w:val="003F5C6B"/>
    <w:rsid w:val="003F5CEF"/>
    <w:rsid w:val="003F5E79"/>
    <w:rsid w:val="003F6069"/>
    <w:rsid w:val="003F657A"/>
    <w:rsid w:val="003F71AB"/>
    <w:rsid w:val="003F72AD"/>
    <w:rsid w:val="003F77BB"/>
    <w:rsid w:val="003F77FF"/>
    <w:rsid w:val="003F7DCA"/>
    <w:rsid w:val="0040120D"/>
    <w:rsid w:val="00401D09"/>
    <w:rsid w:val="004020C1"/>
    <w:rsid w:val="0040290C"/>
    <w:rsid w:val="00402ACF"/>
    <w:rsid w:val="00403A34"/>
    <w:rsid w:val="00403D93"/>
    <w:rsid w:val="00403F20"/>
    <w:rsid w:val="00404144"/>
    <w:rsid w:val="00404207"/>
    <w:rsid w:val="00404213"/>
    <w:rsid w:val="004050B0"/>
    <w:rsid w:val="00405A75"/>
    <w:rsid w:val="00405B33"/>
    <w:rsid w:val="00406E26"/>
    <w:rsid w:val="00406F5C"/>
    <w:rsid w:val="0040779E"/>
    <w:rsid w:val="004103D7"/>
    <w:rsid w:val="004110B6"/>
    <w:rsid w:val="00411642"/>
    <w:rsid w:val="00411B55"/>
    <w:rsid w:val="00412583"/>
    <w:rsid w:val="00412B3C"/>
    <w:rsid w:val="00412B64"/>
    <w:rsid w:val="00412C75"/>
    <w:rsid w:val="00412E9C"/>
    <w:rsid w:val="00413BF7"/>
    <w:rsid w:val="00413E90"/>
    <w:rsid w:val="00414FCD"/>
    <w:rsid w:val="00415A42"/>
    <w:rsid w:val="00417A95"/>
    <w:rsid w:val="00420E73"/>
    <w:rsid w:val="004215C8"/>
    <w:rsid w:val="0042214E"/>
    <w:rsid w:val="00422319"/>
    <w:rsid w:val="004225A2"/>
    <w:rsid w:val="0042318D"/>
    <w:rsid w:val="00423C1D"/>
    <w:rsid w:val="004241FB"/>
    <w:rsid w:val="00425E8B"/>
    <w:rsid w:val="0042620D"/>
    <w:rsid w:val="00426882"/>
    <w:rsid w:val="00427128"/>
    <w:rsid w:val="00427ED5"/>
    <w:rsid w:val="004328CC"/>
    <w:rsid w:val="00432BDF"/>
    <w:rsid w:val="00432C92"/>
    <w:rsid w:val="00434113"/>
    <w:rsid w:val="00434F4A"/>
    <w:rsid w:val="004362EA"/>
    <w:rsid w:val="00436FF9"/>
    <w:rsid w:val="004408EE"/>
    <w:rsid w:val="00441821"/>
    <w:rsid w:val="004420ED"/>
    <w:rsid w:val="0044346B"/>
    <w:rsid w:val="00443752"/>
    <w:rsid w:val="00444176"/>
    <w:rsid w:val="0044676B"/>
    <w:rsid w:val="0044777F"/>
    <w:rsid w:val="00447B58"/>
    <w:rsid w:val="00450BB2"/>
    <w:rsid w:val="00451EB4"/>
    <w:rsid w:val="00452842"/>
    <w:rsid w:val="00452D1F"/>
    <w:rsid w:val="00453FBE"/>
    <w:rsid w:val="00454C13"/>
    <w:rsid w:val="00454D59"/>
    <w:rsid w:val="004576BE"/>
    <w:rsid w:val="00460917"/>
    <w:rsid w:val="00460CB4"/>
    <w:rsid w:val="0046136B"/>
    <w:rsid w:val="00461585"/>
    <w:rsid w:val="004616C7"/>
    <w:rsid w:val="00462097"/>
    <w:rsid w:val="00462790"/>
    <w:rsid w:val="004627EF"/>
    <w:rsid w:val="004631A5"/>
    <w:rsid w:val="00463676"/>
    <w:rsid w:val="0046391E"/>
    <w:rsid w:val="0046491D"/>
    <w:rsid w:val="00464E0E"/>
    <w:rsid w:val="004658B7"/>
    <w:rsid w:val="004664E2"/>
    <w:rsid w:val="00466B6F"/>
    <w:rsid w:val="0046714E"/>
    <w:rsid w:val="00467C9F"/>
    <w:rsid w:val="004709B8"/>
    <w:rsid w:val="004741F3"/>
    <w:rsid w:val="00474F98"/>
    <w:rsid w:val="004751F7"/>
    <w:rsid w:val="004758C8"/>
    <w:rsid w:val="004761E7"/>
    <w:rsid w:val="00476284"/>
    <w:rsid w:val="004763FC"/>
    <w:rsid w:val="00476E7B"/>
    <w:rsid w:val="0048024B"/>
    <w:rsid w:val="004804A3"/>
    <w:rsid w:val="00480632"/>
    <w:rsid w:val="00480C96"/>
    <w:rsid w:val="004815AA"/>
    <w:rsid w:val="00482750"/>
    <w:rsid w:val="004830FF"/>
    <w:rsid w:val="0048398F"/>
    <w:rsid w:val="0048568A"/>
    <w:rsid w:val="004859D4"/>
    <w:rsid w:val="00485C60"/>
    <w:rsid w:val="00485D1C"/>
    <w:rsid w:val="004860B9"/>
    <w:rsid w:val="00486B07"/>
    <w:rsid w:val="0048737D"/>
    <w:rsid w:val="00487571"/>
    <w:rsid w:val="00490AC5"/>
    <w:rsid w:val="00490BAF"/>
    <w:rsid w:val="00490C7D"/>
    <w:rsid w:val="004910B7"/>
    <w:rsid w:val="00491B31"/>
    <w:rsid w:val="0049236F"/>
    <w:rsid w:val="0049270E"/>
    <w:rsid w:val="0049328D"/>
    <w:rsid w:val="00493480"/>
    <w:rsid w:val="00493709"/>
    <w:rsid w:val="00493916"/>
    <w:rsid w:val="00493A81"/>
    <w:rsid w:val="0049491B"/>
    <w:rsid w:val="00494927"/>
    <w:rsid w:val="004949C3"/>
    <w:rsid w:val="00495845"/>
    <w:rsid w:val="00495851"/>
    <w:rsid w:val="00495CE2"/>
    <w:rsid w:val="00495D32"/>
    <w:rsid w:val="00496D8B"/>
    <w:rsid w:val="00496DC2"/>
    <w:rsid w:val="00497E1C"/>
    <w:rsid w:val="00497FAC"/>
    <w:rsid w:val="004A0212"/>
    <w:rsid w:val="004A0551"/>
    <w:rsid w:val="004A0697"/>
    <w:rsid w:val="004A0D31"/>
    <w:rsid w:val="004A0DC8"/>
    <w:rsid w:val="004A0FC5"/>
    <w:rsid w:val="004A1BDB"/>
    <w:rsid w:val="004A2429"/>
    <w:rsid w:val="004A3464"/>
    <w:rsid w:val="004A3B7F"/>
    <w:rsid w:val="004A3D60"/>
    <w:rsid w:val="004A426B"/>
    <w:rsid w:val="004A42FE"/>
    <w:rsid w:val="004A4360"/>
    <w:rsid w:val="004A44C2"/>
    <w:rsid w:val="004A4B42"/>
    <w:rsid w:val="004A4BC6"/>
    <w:rsid w:val="004A51C5"/>
    <w:rsid w:val="004A5321"/>
    <w:rsid w:val="004A55EF"/>
    <w:rsid w:val="004A5826"/>
    <w:rsid w:val="004A5857"/>
    <w:rsid w:val="004A5AE1"/>
    <w:rsid w:val="004A5C89"/>
    <w:rsid w:val="004A6130"/>
    <w:rsid w:val="004A7AF5"/>
    <w:rsid w:val="004B0BE4"/>
    <w:rsid w:val="004B1F58"/>
    <w:rsid w:val="004B32E9"/>
    <w:rsid w:val="004B34A3"/>
    <w:rsid w:val="004B375E"/>
    <w:rsid w:val="004B3B44"/>
    <w:rsid w:val="004B436E"/>
    <w:rsid w:val="004B4AFB"/>
    <w:rsid w:val="004B66D7"/>
    <w:rsid w:val="004B7055"/>
    <w:rsid w:val="004B7A08"/>
    <w:rsid w:val="004B7E3C"/>
    <w:rsid w:val="004C04EF"/>
    <w:rsid w:val="004C126E"/>
    <w:rsid w:val="004C2436"/>
    <w:rsid w:val="004C27B3"/>
    <w:rsid w:val="004C2C3A"/>
    <w:rsid w:val="004C2CFD"/>
    <w:rsid w:val="004C34FB"/>
    <w:rsid w:val="004C350A"/>
    <w:rsid w:val="004C462A"/>
    <w:rsid w:val="004C4F92"/>
    <w:rsid w:val="004C5479"/>
    <w:rsid w:val="004C5C6E"/>
    <w:rsid w:val="004D06C4"/>
    <w:rsid w:val="004D0D33"/>
    <w:rsid w:val="004D19C4"/>
    <w:rsid w:val="004D1C82"/>
    <w:rsid w:val="004D1DAC"/>
    <w:rsid w:val="004D2312"/>
    <w:rsid w:val="004D31C7"/>
    <w:rsid w:val="004D354D"/>
    <w:rsid w:val="004D3A93"/>
    <w:rsid w:val="004D4442"/>
    <w:rsid w:val="004D48F8"/>
    <w:rsid w:val="004D6854"/>
    <w:rsid w:val="004D7082"/>
    <w:rsid w:val="004D734C"/>
    <w:rsid w:val="004E0DE9"/>
    <w:rsid w:val="004E0F5B"/>
    <w:rsid w:val="004E0F73"/>
    <w:rsid w:val="004E1E69"/>
    <w:rsid w:val="004E252A"/>
    <w:rsid w:val="004E2917"/>
    <w:rsid w:val="004E30D2"/>
    <w:rsid w:val="004E372B"/>
    <w:rsid w:val="004E5279"/>
    <w:rsid w:val="004E55EF"/>
    <w:rsid w:val="004E6445"/>
    <w:rsid w:val="004E7306"/>
    <w:rsid w:val="004F0AD8"/>
    <w:rsid w:val="004F0F36"/>
    <w:rsid w:val="004F1254"/>
    <w:rsid w:val="004F3F74"/>
    <w:rsid w:val="004F4995"/>
    <w:rsid w:val="004F4C82"/>
    <w:rsid w:val="004F5A1C"/>
    <w:rsid w:val="004F7A32"/>
    <w:rsid w:val="005003A0"/>
    <w:rsid w:val="005022F5"/>
    <w:rsid w:val="00504043"/>
    <w:rsid w:val="00504E83"/>
    <w:rsid w:val="0050502E"/>
    <w:rsid w:val="00505283"/>
    <w:rsid w:val="005053F2"/>
    <w:rsid w:val="00505AEF"/>
    <w:rsid w:val="00505C8C"/>
    <w:rsid w:val="005061F4"/>
    <w:rsid w:val="00507A5E"/>
    <w:rsid w:val="00511165"/>
    <w:rsid w:val="005117EB"/>
    <w:rsid w:val="00511B62"/>
    <w:rsid w:val="00511F40"/>
    <w:rsid w:val="005120C7"/>
    <w:rsid w:val="005121D7"/>
    <w:rsid w:val="00512C82"/>
    <w:rsid w:val="00514C71"/>
    <w:rsid w:val="00516CA9"/>
    <w:rsid w:val="00517CDA"/>
    <w:rsid w:val="00520982"/>
    <w:rsid w:val="00521D71"/>
    <w:rsid w:val="00522D5E"/>
    <w:rsid w:val="00523391"/>
    <w:rsid w:val="0052474B"/>
    <w:rsid w:val="0052486D"/>
    <w:rsid w:val="005248E8"/>
    <w:rsid w:val="00524BC4"/>
    <w:rsid w:val="00524FFE"/>
    <w:rsid w:val="0052554F"/>
    <w:rsid w:val="00525F03"/>
    <w:rsid w:val="005263F6"/>
    <w:rsid w:val="00526E07"/>
    <w:rsid w:val="00527543"/>
    <w:rsid w:val="005275B7"/>
    <w:rsid w:val="00527C46"/>
    <w:rsid w:val="00527C7C"/>
    <w:rsid w:val="00527DF5"/>
    <w:rsid w:val="00527E2E"/>
    <w:rsid w:val="00531855"/>
    <w:rsid w:val="00531A7D"/>
    <w:rsid w:val="00531D80"/>
    <w:rsid w:val="00532D12"/>
    <w:rsid w:val="00533BF7"/>
    <w:rsid w:val="00533C56"/>
    <w:rsid w:val="00533DD6"/>
    <w:rsid w:val="00533F65"/>
    <w:rsid w:val="005343E7"/>
    <w:rsid w:val="00534DE0"/>
    <w:rsid w:val="00535E33"/>
    <w:rsid w:val="00537291"/>
    <w:rsid w:val="00537EFD"/>
    <w:rsid w:val="0054033A"/>
    <w:rsid w:val="00540D3B"/>
    <w:rsid w:val="00541F78"/>
    <w:rsid w:val="005421FE"/>
    <w:rsid w:val="00542F3E"/>
    <w:rsid w:val="00545074"/>
    <w:rsid w:val="005451F4"/>
    <w:rsid w:val="00545CFA"/>
    <w:rsid w:val="00546C89"/>
    <w:rsid w:val="00547171"/>
    <w:rsid w:val="005475D3"/>
    <w:rsid w:val="00547D7C"/>
    <w:rsid w:val="00547F3F"/>
    <w:rsid w:val="0055010C"/>
    <w:rsid w:val="00550DB3"/>
    <w:rsid w:val="00551368"/>
    <w:rsid w:val="005514C7"/>
    <w:rsid w:val="00551E2F"/>
    <w:rsid w:val="0055289F"/>
    <w:rsid w:val="00552C20"/>
    <w:rsid w:val="00553117"/>
    <w:rsid w:val="005548F2"/>
    <w:rsid w:val="00554D28"/>
    <w:rsid w:val="00554D30"/>
    <w:rsid w:val="005558AB"/>
    <w:rsid w:val="00555A02"/>
    <w:rsid w:val="00555ADB"/>
    <w:rsid w:val="00556712"/>
    <w:rsid w:val="00556A34"/>
    <w:rsid w:val="00557560"/>
    <w:rsid w:val="00557B74"/>
    <w:rsid w:val="00560089"/>
    <w:rsid w:val="00561390"/>
    <w:rsid w:val="00561E6D"/>
    <w:rsid w:val="0056368D"/>
    <w:rsid w:val="00564092"/>
    <w:rsid w:val="005640AC"/>
    <w:rsid w:val="00565787"/>
    <w:rsid w:val="00567D3E"/>
    <w:rsid w:val="00570A70"/>
    <w:rsid w:val="00570F95"/>
    <w:rsid w:val="00571B6E"/>
    <w:rsid w:val="00571EEC"/>
    <w:rsid w:val="00573B32"/>
    <w:rsid w:val="00574803"/>
    <w:rsid w:val="00574BDB"/>
    <w:rsid w:val="005752CD"/>
    <w:rsid w:val="005767FB"/>
    <w:rsid w:val="00576875"/>
    <w:rsid w:val="005770D6"/>
    <w:rsid w:val="00577660"/>
    <w:rsid w:val="00577CA7"/>
    <w:rsid w:val="0058095D"/>
    <w:rsid w:val="005810D9"/>
    <w:rsid w:val="0058217F"/>
    <w:rsid w:val="0058243B"/>
    <w:rsid w:val="00582521"/>
    <w:rsid w:val="005829E9"/>
    <w:rsid w:val="00583B34"/>
    <w:rsid w:val="00583E78"/>
    <w:rsid w:val="00583F39"/>
    <w:rsid w:val="005844DA"/>
    <w:rsid w:val="00584C48"/>
    <w:rsid w:val="005861C2"/>
    <w:rsid w:val="00586B1B"/>
    <w:rsid w:val="00586E12"/>
    <w:rsid w:val="00587260"/>
    <w:rsid w:val="00587F2A"/>
    <w:rsid w:val="00590E8C"/>
    <w:rsid w:val="00593B50"/>
    <w:rsid w:val="00593EA9"/>
    <w:rsid w:val="00594696"/>
    <w:rsid w:val="0059566A"/>
    <w:rsid w:val="00595729"/>
    <w:rsid w:val="0059650E"/>
    <w:rsid w:val="005968D2"/>
    <w:rsid w:val="00596929"/>
    <w:rsid w:val="0059697F"/>
    <w:rsid w:val="00596B67"/>
    <w:rsid w:val="00597072"/>
    <w:rsid w:val="005970F8"/>
    <w:rsid w:val="00597F77"/>
    <w:rsid w:val="005A0602"/>
    <w:rsid w:val="005A0688"/>
    <w:rsid w:val="005A19E1"/>
    <w:rsid w:val="005A3B6B"/>
    <w:rsid w:val="005A4DF1"/>
    <w:rsid w:val="005A4EBF"/>
    <w:rsid w:val="005A4FEF"/>
    <w:rsid w:val="005A515B"/>
    <w:rsid w:val="005A5375"/>
    <w:rsid w:val="005A573B"/>
    <w:rsid w:val="005A5D3B"/>
    <w:rsid w:val="005A6383"/>
    <w:rsid w:val="005A67CD"/>
    <w:rsid w:val="005A68E0"/>
    <w:rsid w:val="005A7F86"/>
    <w:rsid w:val="005B02DB"/>
    <w:rsid w:val="005B0AE9"/>
    <w:rsid w:val="005B0C97"/>
    <w:rsid w:val="005B1488"/>
    <w:rsid w:val="005B3232"/>
    <w:rsid w:val="005B4107"/>
    <w:rsid w:val="005B4160"/>
    <w:rsid w:val="005B46AB"/>
    <w:rsid w:val="005B5546"/>
    <w:rsid w:val="005B748B"/>
    <w:rsid w:val="005B7523"/>
    <w:rsid w:val="005B7D38"/>
    <w:rsid w:val="005C2167"/>
    <w:rsid w:val="005C2B85"/>
    <w:rsid w:val="005C2C90"/>
    <w:rsid w:val="005C33AD"/>
    <w:rsid w:val="005C5261"/>
    <w:rsid w:val="005C564F"/>
    <w:rsid w:val="005C57E5"/>
    <w:rsid w:val="005C5DEB"/>
    <w:rsid w:val="005C62FC"/>
    <w:rsid w:val="005C665C"/>
    <w:rsid w:val="005C6D0E"/>
    <w:rsid w:val="005C7C92"/>
    <w:rsid w:val="005D037A"/>
    <w:rsid w:val="005D0968"/>
    <w:rsid w:val="005D0CA0"/>
    <w:rsid w:val="005D0EBD"/>
    <w:rsid w:val="005D23C7"/>
    <w:rsid w:val="005D264C"/>
    <w:rsid w:val="005D2A3A"/>
    <w:rsid w:val="005D2AD0"/>
    <w:rsid w:val="005D3678"/>
    <w:rsid w:val="005D3C39"/>
    <w:rsid w:val="005D46FA"/>
    <w:rsid w:val="005D59D9"/>
    <w:rsid w:val="005D61C0"/>
    <w:rsid w:val="005D6B87"/>
    <w:rsid w:val="005D768E"/>
    <w:rsid w:val="005D7DA4"/>
    <w:rsid w:val="005D7DCF"/>
    <w:rsid w:val="005E0082"/>
    <w:rsid w:val="005E0E7B"/>
    <w:rsid w:val="005E104B"/>
    <w:rsid w:val="005E1DE9"/>
    <w:rsid w:val="005E2644"/>
    <w:rsid w:val="005E2F7F"/>
    <w:rsid w:val="005E52C1"/>
    <w:rsid w:val="005E5BE5"/>
    <w:rsid w:val="005E6674"/>
    <w:rsid w:val="005E6F35"/>
    <w:rsid w:val="005E7502"/>
    <w:rsid w:val="005F1F01"/>
    <w:rsid w:val="005F239D"/>
    <w:rsid w:val="005F2B12"/>
    <w:rsid w:val="005F30CC"/>
    <w:rsid w:val="005F340E"/>
    <w:rsid w:val="005F3E7F"/>
    <w:rsid w:val="005F487C"/>
    <w:rsid w:val="005F507B"/>
    <w:rsid w:val="005F5EB7"/>
    <w:rsid w:val="005F602F"/>
    <w:rsid w:val="005F6C4D"/>
    <w:rsid w:val="006027FA"/>
    <w:rsid w:val="006035C9"/>
    <w:rsid w:val="00603843"/>
    <w:rsid w:val="00603EEC"/>
    <w:rsid w:val="0060408F"/>
    <w:rsid w:val="006046E2"/>
    <w:rsid w:val="00605376"/>
    <w:rsid w:val="00605BC8"/>
    <w:rsid w:val="00606806"/>
    <w:rsid w:val="00606C4F"/>
    <w:rsid w:val="00610F0F"/>
    <w:rsid w:val="00614B2B"/>
    <w:rsid w:val="00615538"/>
    <w:rsid w:val="0061566A"/>
    <w:rsid w:val="0061699D"/>
    <w:rsid w:val="00617782"/>
    <w:rsid w:val="00617794"/>
    <w:rsid w:val="00620390"/>
    <w:rsid w:val="006204A8"/>
    <w:rsid w:val="006204EB"/>
    <w:rsid w:val="00621858"/>
    <w:rsid w:val="00621AF6"/>
    <w:rsid w:val="00621DA3"/>
    <w:rsid w:val="00622B0B"/>
    <w:rsid w:val="00622E66"/>
    <w:rsid w:val="006235E1"/>
    <w:rsid w:val="006236FC"/>
    <w:rsid w:val="00623A38"/>
    <w:rsid w:val="00624271"/>
    <w:rsid w:val="00625796"/>
    <w:rsid w:val="0062616D"/>
    <w:rsid w:val="006267C2"/>
    <w:rsid w:val="00626E73"/>
    <w:rsid w:val="00627403"/>
    <w:rsid w:val="00630847"/>
    <w:rsid w:val="00630CA7"/>
    <w:rsid w:val="00630EAB"/>
    <w:rsid w:val="00631923"/>
    <w:rsid w:val="006319C2"/>
    <w:rsid w:val="00632512"/>
    <w:rsid w:val="00632A00"/>
    <w:rsid w:val="00632A0A"/>
    <w:rsid w:val="00632D84"/>
    <w:rsid w:val="00632E44"/>
    <w:rsid w:val="0063325D"/>
    <w:rsid w:val="00633DD1"/>
    <w:rsid w:val="006345C8"/>
    <w:rsid w:val="0063475C"/>
    <w:rsid w:val="006360B4"/>
    <w:rsid w:val="00640714"/>
    <w:rsid w:val="00642305"/>
    <w:rsid w:val="006429C4"/>
    <w:rsid w:val="0064305B"/>
    <w:rsid w:val="006431D5"/>
    <w:rsid w:val="006451B4"/>
    <w:rsid w:val="006452A5"/>
    <w:rsid w:val="00645557"/>
    <w:rsid w:val="00645EBB"/>
    <w:rsid w:val="00647DFB"/>
    <w:rsid w:val="006500A5"/>
    <w:rsid w:val="00650E02"/>
    <w:rsid w:val="00652295"/>
    <w:rsid w:val="006526F8"/>
    <w:rsid w:val="00652CBE"/>
    <w:rsid w:val="0065389D"/>
    <w:rsid w:val="0065455A"/>
    <w:rsid w:val="00654747"/>
    <w:rsid w:val="00655069"/>
    <w:rsid w:val="006553ED"/>
    <w:rsid w:val="0065560A"/>
    <w:rsid w:val="00655735"/>
    <w:rsid w:val="00655B4C"/>
    <w:rsid w:val="006571DF"/>
    <w:rsid w:val="006603E7"/>
    <w:rsid w:val="00660805"/>
    <w:rsid w:val="00660961"/>
    <w:rsid w:val="00661AEC"/>
    <w:rsid w:val="006624C2"/>
    <w:rsid w:val="00662DAD"/>
    <w:rsid w:val="00663746"/>
    <w:rsid w:val="006644ED"/>
    <w:rsid w:val="006648F0"/>
    <w:rsid w:val="00664C24"/>
    <w:rsid w:val="00667943"/>
    <w:rsid w:val="006722B8"/>
    <w:rsid w:val="0067292F"/>
    <w:rsid w:val="00672AB4"/>
    <w:rsid w:val="00672AE8"/>
    <w:rsid w:val="00672FF0"/>
    <w:rsid w:val="00673431"/>
    <w:rsid w:val="006741D8"/>
    <w:rsid w:val="00675C8F"/>
    <w:rsid w:val="006765D7"/>
    <w:rsid w:val="00677572"/>
    <w:rsid w:val="00680608"/>
    <w:rsid w:val="00681137"/>
    <w:rsid w:val="00681DF3"/>
    <w:rsid w:val="00682646"/>
    <w:rsid w:val="00682808"/>
    <w:rsid w:val="006834C7"/>
    <w:rsid w:val="00684E6B"/>
    <w:rsid w:val="00685A98"/>
    <w:rsid w:val="00685B53"/>
    <w:rsid w:val="006860C3"/>
    <w:rsid w:val="00687057"/>
    <w:rsid w:val="006905ED"/>
    <w:rsid w:val="00692C51"/>
    <w:rsid w:val="006933DF"/>
    <w:rsid w:val="006939DB"/>
    <w:rsid w:val="0069541A"/>
    <w:rsid w:val="0069600B"/>
    <w:rsid w:val="006968C3"/>
    <w:rsid w:val="00697282"/>
    <w:rsid w:val="006A0187"/>
    <w:rsid w:val="006A0FCC"/>
    <w:rsid w:val="006A22FC"/>
    <w:rsid w:val="006A2C86"/>
    <w:rsid w:val="006A3EA8"/>
    <w:rsid w:val="006A3F58"/>
    <w:rsid w:val="006A3F8F"/>
    <w:rsid w:val="006A41EF"/>
    <w:rsid w:val="006A4862"/>
    <w:rsid w:val="006A4D55"/>
    <w:rsid w:val="006A6D79"/>
    <w:rsid w:val="006A7C15"/>
    <w:rsid w:val="006A7DD0"/>
    <w:rsid w:val="006B02AA"/>
    <w:rsid w:val="006B12AC"/>
    <w:rsid w:val="006B1415"/>
    <w:rsid w:val="006B1488"/>
    <w:rsid w:val="006B1772"/>
    <w:rsid w:val="006B18F0"/>
    <w:rsid w:val="006B1CBB"/>
    <w:rsid w:val="006B1DEE"/>
    <w:rsid w:val="006B1FAB"/>
    <w:rsid w:val="006B2808"/>
    <w:rsid w:val="006B31E7"/>
    <w:rsid w:val="006B4682"/>
    <w:rsid w:val="006B4ACC"/>
    <w:rsid w:val="006B4FE7"/>
    <w:rsid w:val="006B52CF"/>
    <w:rsid w:val="006B55AE"/>
    <w:rsid w:val="006B6315"/>
    <w:rsid w:val="006B702C"/>
    <w:rsid w:val="006C021D"/>
    <w:rsid w:val="006C30E7"/>
    <w:rsid w:val="006C3C1E"/>
    <w:rsid w:val="006C3FE6"/>
    <w:rsid w:val="006C43BB"/>
    <w:rsid w:val="006C43ED"/>
    <w:rsid w:val="006C4A36"/>
    <w:rsid w:val="006C57CD"/>
    <w:rsid w:val="006C5D95"/>
    <w:rsid w:val="006C66A0"/>
    <w:rsid w:val="006C68B3"/>
    <w:rsid w:val="006C768F"/>
    <w:rsid w:val="006C7784"/>
    <w:rsid w:val="006C7C75"/>
    <w:rsid w:val="006D019D"/>
    <w:rsid w:val="006D08EA"/>
    <w:rsid w:val="006D0D7B"/>
    <w:rsid w:val="006D136C"/>
    <w:rsid w:val="006D2CFE"/>
    <w:rsid w:val="006D472D"/>
    <w:rsid w:val="006D50E8"/>
    <w:rsid w:val="006D57EF"/>
    <w:rsid w:val="006D63A1"/>
    <w:rsid w:val="006D6848"/>
    <w:rsid w:val="006D6BFC"/>
    <w:rsid w:val="006D73C3"/>
    <w:rsid w:val="006D7B52"/>
    <w:rsid w:val="006E0D44"/>
    <w:rsid w:val="006E0DFC"/>
    <w:rsid w:val="006E1295"/>
    <w:rsid w:val="006E1546"/>
    <w:rsid w:val="006E3180"/>
    <w:rsid w:val="006E3451"/>
    <w:rsid w:val="006E441F"/>
    <w:rsid w:val="006E4B80"/>
    <w:rsid w:val="006E4F0B"/>
    <w:rsid w:val="006E5633"/>
    <w:rsid w:val="006E5998"/>
    <w:rsid w:val="006E7006"/>
    <w:rsid w:val="006E79CA"/>
    <w:rsid w:val="006E7E55"/>
    <w:rsid w:val="006E7F2A"/>
    <w:rsid w:val="006F00EB"/>
    <w:rsid w:val="006F09D4"/>
    <w:rsid w:val="006F12BC"/>
    <w:rsid w:val="006F1585"/>
    <w:rsid w:val="006F1B35"/>
    <w:rsid w:val="006F1C92"/>
    <w:rsid w:val="006F1EB7"/>
    <w:rsid w:val="006F268B"/>
    <w:rsid w:val="006F2F9D"/>
    <w:rsid w:val="006F397E"/>
    <w:rsid w:val="006F39A0"/>
    <w:rsid w:val="006F4878"/>
    <w:rsid w:val="006F4A6D"/>
    <w:rsid w:val="006F4F84"/>
    <w:rsid w:val="006F5D6D"/>
    <w:rsid w:val="006F6362"/>
    <w:rsid w:val="006F68AB"/>
    <w:rsid w:val="006F6C16"/>
    <w:rsid w:val="006F7706"/>
    <w:rsid w:val="006F7C7E"/>
    <w:rsid w:val="00700025"/>
    <w:rsid w:val="00700327"/>
    <w:rsid w:val="00700ADD"/>
    <w:rsid w:val="00700FB5"/>
    <w:rsid w:val="00702970"/>
    <w:rsid w:val="0070485F"/>
    <w:rsid w:val="007054FA"/>
    <w:rsid w:val="00705570"/>
    <w:rsid w:val="0070664E"/>
    <w:rsid w:val="007075BE"/>
    <w:rsid w:val="00707A83"/>
    <w:rsid w:val="0071167B"/>
    <w:rsid w:val="00711CF1"/>
    <w:rsid w:val="00711F12"/>
    <w:rsid w:val="00711F30"/>
    <w:rsid w:val="00712469"/>
    <w:rsid w:val="007131AD"/>
    <w:rsid w:val="00713B2D"/>
    <w:rsid w:val="00715755"/>
    <w:rsid w:val="007157F1"/>
    <w:rsid w:val="0071683C"/>
    <w:rsid w:val="00716985"/>
    <w:rsid w:val="00717E68"/>
    <w:rsid w:val="0072026E"/>
    <w:rsid w:val="00720D57"/>
    <w:rsid w:val="00720E90"/>
    <w:rsid w:val="00721B3C"/>
    <w:rsid w:val="0072280F"/>
    <w:rsid w:val="0072282F"/>
    <w:rsid w:val="00723B39"/>
    <w:rsid w:val="00724306"/>
    <w:rsid w:val="00724ED0"/>
    <w:rsid w:val="007251CD"/>
    <w:rsid w:val="0072580E"/>
    <w:rsid w:val="00725C48"/>
    <w:rsid w:val="0072643D"/>
    <w:rsid w:val="00726483"/>
    <w:rsid w:val="0072674F"/>
    <w:rsid w:val="00727CD4"/>
    <w:rsid w:val="00727E99"/>
    <w:rsid w:val="00730492"/>
    <w:rsid w:val="00730BFA"/>
    <w:rsid w:val="00732118"/>
    <w:rsid w:val="007323E9"/>
    <w:rsid w:val="00732DED"/>
    <w:rsid w:val="00733341"/>
    <w:rsid w:val="00733E9F"/>
    <w:rsid w:val="0073413D"/>
    <w:rsid w:val="007351E2"/>
    <w:rsid w:val="00736836"/>
    <w:rsid w:val="00737D24"/>
    <w:rsid w:val="0074098E"/>
    <w:rsid w:val="00740AA0"/>
    <w:rsid w:val="007411A9"/>
    <w:rsid w:val="00742414"/>
    <w:rsid w:val="00742427"/>
    <w:rsid w:val="00742625"/>
    <w:rsid w:val="00742DE4"/>
    <w:rsid w:val="00743A23"/>
    <w:rsid w:val="00743D56"/>
    <w:rsid w:val="00744FA2"/>
    <w:rsid w:val="007459AB"/>
    <w:rsid w:val="00745BE1"/>
    <w:rsid w:val="00745E72"/>
    <w:rsid w:val="00745EDE"/>
    <w:rsid w:val="00746948"/>
    <w:rsid w:val="00747D20"/>
    <w:rsid w:val="00750F4D"/>
    <w:rsid w:val="007512C1"/>
    <w:rsid w:val="0075164A"/>
    <w:rsid w:val="00751872"/>
    <w:rsid w:val="007526C6"/>
    <w:rsid w:val="0075280B"/>
    <w:rsid w:val="00753246"/>
    <w:rsid w:val="00753935"/>
    <w:rsid w:val="00753FAC"/>
    <w:rsid w:val="007545B9"/>
    <w:rsid w:val="00754EDF"/>
    <w:rsid w:val="007550D2"/>
    <w:rsid w:val="00755EEB"/>
    <w:rsid w:val="00757392"/>
    <w:rsid w:val="00757450"/>
    <w:rsid w:val="00757E99"/>
    <w:rsid w:val="00757F8D"/>
    <w:rsid w:val="00760446"/>
    <w:rsid w:val="0076067C"/>
    <w:rsid w:val="00760F91"/>
    <w:rsid w:val="00761100"/>
    <w:rsid w:val="00762400"/>
    <w:rsid w:val="00763817"/>
    <w:rsid w:val="007639CE"/>
    <w:rsid w:val="00764459"/>
    <w:rsid w:val="007656BD"/>
    <w:rsid w:val="00767DBD"/>
    <w:rsid w:val="00770316"/>
    <w:rsid w:val="00770AD7"/>
    <w:rsid w:val="00772252"/>
    <w:rsid w:val="007724FF"/>
    <w:rsid w:val="00773A40"/>
    <w:rsid w:val="00774FCF"/>
    <w:rsid w:val="0077520D"/>
    <w:rsid w:val="00775E04"/>
    <w:rsid w:val="007769B7"/>
    <w:rsid w:val="00776D0A"/>
    <w:rsid w:val="00776EF8"/>
    <w:rsid w:val="00777738"/>
    <w:rsid w:val="00781148"/>
    <w:rsid w:val="007824D3"/>
    <w:rsid w:val="0078262B"/>
    <w:rsid w:val="00782D20"/>
    <w:rsid w:val="00782D26"/>
    <w:rsid w:val="00782FBE"/>
    <w:rsid w:val="00783A08"/>
    <w:rsid w:val="007840B1"/>
    <w:rsid w:val="00785A25"/>
    <w:rsid w:val="00785DD7"/>
    <w:rsid w:val="00785E71"/>
    <w:rsid w:val="00791297"/>
    <w:rsid w:val="00791D00"/>
    <w:rsid w:val="0079290B"/>
    <w:rsid w:val="00792946"/>
    <w:rsid w:val="00794004"/>
    <w:rsid w:val="00794126"/>
    <w:rsid w:val="00795171"/>
    <w:rsid w:val="0079674C"/>
    <w:rsid w:val="00796996"/>
    <w:rsid w:val="0079706F"/>
    <w:rsid w:val="007977B7"/>
    <w:rsid w:val="00797916"/>
    <w:rsid w:val="007A0253"/>
    <w:rsid w:val="007A0354"/>
    <w:rsid w:val="007A0711"/>
    <w:rsid w:val="007A111D"/>
    <w:rsid w:val="007A193B"/>
    <w:rsid w:val="007A3DD3"/>
    <w:rsid w:val="007A4945"/>
    <w:rsid w:val="007A4BCB"/>
    <w:rsid w:val="007A531F"/>
    <w:rsid w:val="007A7904"/>
    <w:rsid w:val="007A7938"/>
    <w:rsid w:val="007A7D0A"/>
    <w:rsid w:val="007A7D11"/>
    <w:rsid w:val="007B1982"/>
    <w:rsid w:val="007B2BCE"/>
    <w:rsid w:val="007B40BB"/>
    <w:rsid w:val="007B41C8"/>
    <w:rsid w:val="007B4B0F"/>
    <w:rsid w:val="007B5B7F"/>
    <w:rsid w:val="007B6467"/>
    <w:rsid w:val="007B6F8B"/>
    <w:rsid w:val="007B7AB4"/>
    <w:rsid w:val="007B7BA7"/>
    <w:rsid w:val="007C0DE5"/>
    <w:rsid w:val="007C12C7"/>
    <w:rsid w:val="007C140A"/>
    <w:rsid w:val="007C20B4"/>
    <w:rsid w:val="007C2F78"/>
    <w:rsid w:val="007C330B"/>
    <w:rsid w:val="007C5982"/>
    <w:rsid w:val="007C59CD"/>
    <w:rsid w:val="007C6E66"/>
    <w:rsid w:val="007C6EC4"/>
    <w:rsid w:val="007C762E"/>
    <w:rsid w:val="007C7770"/>
    <w:rsid w:val="007C7BD9"/>
    <w:rsid w:val="007D04FB"/>
    <w:rsid w:val="007D0EBF"/>
    <w:rsid w:val="007D14EF"/>
    <w:rsid w:val="007D16B2"/>
    <w:rsid w:val="007D193D"/>
    <w:rsid w:val="007D2213"/>
    <w:rsid w:val="007D2235"/>
    <w:rsid w:val="007D31CC"/>
    <w:rsid w:val="007D3A93"/>
    <w:rsid w:val="007D5338"/>
    <w:rsid w:val="007D5BDC"/>
    <w:rsid w:val="007D65BB"/>
    <w:rsid w:val="007D6909"/>
    <w:rsid w:val="007D7B36"/>
    <w:rsid w:val="007D7D27"/>
    <w:rsid w:val="007E1ABE"/>
    <w:rsid w:val="007E1F61"/>
    <w:rsid w:val="007E2E9F"/>
    <w:rsid w:val="007E56E6"/>
    <w:rsid w:val="007E5DA0"/>
    <w:rsid w:val="007E5F7B"/>
    <w:rsid w:val="007E651E"/>
    <w:rsid w:val="007E6D5D"/>
    <w:rsid w:val="007E6E72"/>
    <w:rsid w:val="007E750C"/>
    <w:rsid w:val="007E7680"/>
    <w:rsid w:val="007E7800"/>
    <w:rsid w:val="007F0177"/>
    <w:rsid w:val="007F085C"/>
    <w:rsid w:val="007F0D66"/>
    <w:rsid w:val="007F26A6"/>
    <w:rsid w:val="007F5514"/>
    <w:rsid w:val="007F57CD"/>
    <w:rsid w:val="007F7763"/>
    <w:rsid w:val="0080000D"/>
    <w:rsid w:val="0080073B"/>
    <w:rsid w:val="00801BBD"/>
    <w:rsid w:val="008020E8"/>
    <w:rsid w:val="00802971"/>
    <w:rsid w:val="00802EAE"/>
    <w:rsid w:val="008031D2"/>
    <w:rsid w:val="00803FE3"/>
    <w:rsid w:val="00805035"/>
    <w:rsid w:val="0080511A"/>
    <w:rsid w:val="00805253"/>
    <w:rsid w:val="0080638B"/>
    <w:rsid w:val="00807092"/>
    <w:rsid w:val="00807848"/>
    <w:rsid w:val="00810627"/>
    <w:rsid w:val="008107EC"/>
    <w:rsid w:val="00811882"/>
    <w:rsid w:val="00811916"/>
    <w:rsid w:val="00811FA1"/>
    <w:rsid w:val="00812602"/>
    <w:rsid w:val="00812730"/>
    <w:rsid w:val="00813AF2"/>
    <w:rsid w:val="00814876"/>
    <w:rsid w:val="00814CBB"/>
    <w:rsid w:val="00814FA4"/>
    <w:rsid w:val="00815814"/>
    <w:rsid w:val="008168DB"/>
    <w:rsid w:val="00816C5F"/>
    <w:rsid w:val="00822352"/>
    <w:rsid w:val="0082239C"/>
    <w:rsid w:val="00822595"/>
    <w:rsid w:val="00822882"/>
    <w:rsid w:val="00822AA2"/>
    <w:rsid w:val="00822D25"/>
    <w:rsid w:val="00823552"/>
    <w:rsid w:val="0082369A"/>
    <w:rsid w:val="00823C2F"/>
    <w:rsid w:val="00825C8C"/>
    <w:rsid w:val="008270D8"/>
    <w:rsid w:val="00827142"/>
    <w:rsid w:val="00827773"/>
    <w:rsid w:val="008304A7"/>
    <w:rsid w:val="00831CB1"/>
    <w:rsid w:val="00832D3E"/>
    <w:rsid w:val="00833812"/>
    <w:rsid w:val="00833DD9"/>
    <w:rsid w:val="00833FA1"/>
    <w:rsid w:val="00834176"/>
    <w:rsid w:val="00834D1C"/>
    <w:rsid w:val="008358AA"/>
    <w:rsid w:val="0083782E"/>
    <w:rsid w:val="0083799E"/>
    <w:rsid w:val="00837F60"/>
    <w:rsid w:val="00840269"/>
    <w:rsid w:val="00840D56"/>
    <w:rsid w:val="008413E3"/>
    <w:rsid w:val="008419D9"/>
    <w:rsid w:val="00841B7E"/>
    <w:rsid w:val="008434D3"/>
    <w:rsid w:val="0084419C"/>
    <w:rsid w:val="008452B0"/>
    <w:rsid w:val="00845C0C"/>
    <w:rsid w:val="008467CC"/>
    <w:rsid w:val="0084769C"/>
    <w:rsid w:val="00847FB7"/>
    <w:rsid w:val="00850E40"/>
    <w:rsid w:val="008513E5"/>
    <w:rsid w:val="00854567"/>
    <w:rsid w:val="00855735"/>
    <w:rsid w:val="00855E58"/>
    <w:rsid w:val="00855EFA"/>
    <w:rsid w:val="00856BCA"/>
    <w:rsid w:val="00860C5C"/>
    <w:rsid w:val="00860D7A"/>
    <w:rsid w:val="008612BB"/>
    <w:rsid w:val="00861394"/>
    <w:rsid w:val="008625EE"/>
    <w:rsid w:val="008631CB"/>
    <w:rsid w:val="008631FA"/>
    <w:rsid w:val="00863D81"/>
    <w:rsid w:val="0086433E"/>
    <w:rsid w:val="0086458B"/>
    <w:rsid w:val="00864E34"/>
    <w:rsid w:val="00865BBE"/>
    <w:rsid w:val="00865C5E"/>
    <w:rsid w:val="00867A1A"/>
    <w:rsid w:val="0087081A"/>
    <w:rsid w:val="0087146A"/>
    <w:rsid w:val="00872549"/>
    <w:rsid w:val="00872FCC"/>
    <w:rsid w:val="00874CD6"/>
    <w:rsid w:val="00874EB2"/>
    <w:rsid w:val="00875830"/>
    <w:rsid w:val="008767B6"/>
    <w:rsid w:val="008771C1"/>
    <w:rsid w:val="00877EE5"/>
    <w:rsid w:val="008807BD"/>
    <w:rsid w:val="00881969"/>
    <w:rsid w:val="00881A89"/>
    <w:rsid w:val="00881F80"/>
    <w:rsid w:val="00882465"/>
    <w:rsid w:val="0088372C"/>
    <w:rsid w:val="00883F10"/>
    <w:rsid w:val="0088422D"/>
    <w:rsid w:val="0088431D"/>
    <w:rsid w:val="00884DC9"/>
    <w:rsid w:val="00885576"/>
    <w:rsid w:val="00885A17"/>
    <w:rsid w:val="00885F7D"/>
    <w:rsid w:val="0088646B"/>
    <w:rsid w:val="008869F0"/>
    <w:rsid w:val="00887042"/>
    <w:rsid w:val="00887B80"/>
    <w:rsid w:val="00887F21"/>
    <w:rsid w:val="00890D34"/>
    <w:rsid w:val="008915E1"/>
    <w:rsid w:val="008927C1"/>
    <w:rsid w:val="00892A16"/>
    <w:rsid w:val="00893043"/>
    <w:rsid w:val="0089315C"/>
    <w:rsid w:val="008939E6"/>
    <w:rsid w:val="00893A6B"/>
    <w:rsid w:val="00894A13"/>
    <w:rsid w:val="008952DE"/>
    <w:rsid w:val="0089619A"/>
    <w:rsid w:val="00896500"/>
    <w:rsid w:val="008972C7"/>
    <w:rsid w:val="0089780B"/>
    <w:rsid w:val="008A01C2"/>
    <w:rsid w:val="008A0F1D"/>
    <w:rsid w:val="008A174A"/>
    <w:rsid w:val="008A21B0"/>
    <w:rsid w:val="008A2A7A"/>
    <w:rsid w:val="008A2B22"/>
    <w:rsid w:val="008A2D0F"/>
    <w:rsid w:val="008A3354"/>
    <w:rsid w:val="008A36F7"/>
    <w:rsid w:val="008A387E"/>
    <w:rsid w:val="008A3BFF"/>
    <w:rsid w:val="008A4CC5"/>
    <w:rsid w:val="008A4F06"/>
    <w:rsid w:val="008A5272"/>
    <w:rsid w:val="008A5813"/>
    <w:rsid w:val="008A60EC"/>
    <w:rsid w:val="008A64E8"/>
    <w:rsid w:val="008A749D"/>
    <w:rsid w:val="008A75E6"/>
    <w:rsid w:val="008B21EF"/>
    <w:rsid w:val="008B2C58"/>
    <w:rsid w:val="008B2F83"/>
    <w:rsid w:val="008B3255"/>
    <w:rsid w:val="008B3B6D"/>
    <w:rsid w:val="008B3CA8"/>
    <w:rsid w:val="008B4155"/>
    <w:rsid w:val="008B450F"/>
    <w:rsid w:val="008B5465"/>
    <w:rsid w:val="008B7196"/>
    <w:rsid w:val="008B71AA"/>
    <w:rsid w:val="008C0050"/>
    <w:rsid w:val="008C2832"/>
    <w:rsid w:val="008C287A"/>
    <w:rsid w:val="008C3E63"/>
    <w:rsid w:val="008C4C80"/>
    <w:rsid w:val="008C509D"/>
    <w:rsid w:val="008C58B0"/>
    <w:rsid w:val="008C5EAD"/>
    <w:rsid w:val="008C7A28"/>
    <w:rsid w:val="008C7A44"/>
    <w:rsid w:val="008D00E2"/>
    <w:rsid w:val="008D091A"/>
    <w:rsid w:val="008D0C91"/>
    <w:rsid w:val="008D1111"/>
    <w:rsid w:val="008D2756"/>
    <w:rsid w:val="008D2A29"/>
    <w:rsid w:val="008D4511"/>
    <w:rsid w:val="008D4627"/>
    <w:rsid w:val="008D4882"/>
    <w:rsid w:val="008D53C4"/>
    <w:rsid w:val="008D5A7B"/>
    <w:rsid w:val="008D6184"/>
    <w:rsid w:val="008D6BD6"/>
    <w:rsid w:val="008D7094"/>
    <w:rsid w:val="008D7148"/>
    <w:rsid w:val="008D7293"/>
    <w:rsid w:val="008E0E6D"/>
    <w:rsid w:val="008E0EEE"/>
    <w:rsid w:val="008E18B0"/>
    <w:rsid w:val="008E18EC"/>
    <w:rsid w:val="008E2B23"/>
    <w:rsid w:val="008E2F40"/>
    <w:rsid w:val="008E4A4F"/>
    <w:rsid w:val="008E5D5F"/>
    <w:rsid w:val="008E6AB2"/>
    <w:rsid w:val="008E794B"/>
    <w:rsid w:val="008E7B56"/>
    <w:rsid w:val="008F1B6C"/>
    <w:rsid w:val="008F1BB0"/>
    <w:rsid w:val="008F1FC9"/>
    <w:rsid w:val="008F3A2C"/>
    <w:rsid w:val="008F43A1"/>
    <w:rsid w:val="008F5397"/>
    <w:rsid w:val="008F56BC"/>
    <w:rsid w:val="008F6903"/>
    <w:rsid w:val="008F6CC0"/>
    <w:rsid w:val="008F7772"/>
    <w:rsid w:val="0090010A"/>
    <w:rsid w:val="009003E4"/>
    <w:rsid w:val="00900DEB"/>
    <w:rsid w:val="009013A0"/>
    <w:rsid w:val="00901867"/>
    <w:rsid w:val="00901F90"/>
    <w:rsid w:val="00902672"/>
    <w:rsid w:val="0090298C"/>
    <w:rsid w:val="00903211"/>
    <w:rsid w:val="00903FF9"/>
    <w:rsid w:val="00904381"/>
    <w:rsid w:val="00904B41"/>
    <w:rsid w:val="00904CB8"/>
    <w:rsid w:val="00905146"/>
    <w:rsid w:val="00905179"/>
    <w:rsid w:val="00905527"/>
    <w:rsid w:val="00905D25"/>
    <w:rsid w:val="0091096B"/>
    <w:rsid w:val="00910D1C"/>
    <w:rsid w:val="00911BBA"/>
    <w:rsid w:val="0091232F"/>
    <w:rsid w:val="0091303D"/>
    <w:rsid w:val="00913435"/>
    <w:rsid w:val="00913BCA"/>
    <w:rsid w:val="0091428A"/>
    <w:rsid w:val="00914DCB"/>
    <w:rsid w:val="00914F69"/>
    <w:rsid w:val="00917300"/>
    <w:rsid w:val="0091744E"/>
    <w:rsid w:val="00917606"/>
    <w:rsid w:val="00917A19"/>
    <w:rsid w:val="00917E7E"/>
    <w:rsid w:val="009209B0"/>
    <w:rsid w:val="00921D6D"/>
    <w:rsid w:val="00923FAF"/>
    <w:rsid w:val="009242A1"/>
    <w:rsid w:val="009255BD"/>
    <w:rsid w:val="009256C7"/>
    <w:rsid w:val="009260A0"/>
    <w:rsid w:val="00926413"/>
    <w:rsid w:val="00926B93"/>
    <w:rsid w:val="00927985"/>
    <w:rsid w:val="00930E15"/>
    <w:rsid w:val="009312C5"/>
    <w:rsid w:val="00932A3D"/>
    <w:rsid w:val="009331E9"/>
    <w:rsid w:val="00934179"/>
    <w:rsid w:val="00935974"/>
    <w:rsid w:val="009369D9"/>
    <w:rsid w:val="00937FB0"/>
    <w:rsid w:val="00940839"/>
    <w:rsid w:val="00941787"/>
    <w:rsid w:val="00941B57"/>
    <w:rsid w:val="00941F0A"/>
    <w:rsid w:val="00942CA5"/>
    <w:rsid w:val="0094378B"/>
    <w:rsid w:val="009444B3"/>
    <w:rsid w:val="00944A0C"/>
    <w:rsid w:val="009455AE"/>
    <w:rsid w:val="009462BB"/>
    <w:rsid w:val="00946745"/>
    <w:rsid w:val="00946AEE"/>
    <w:rsid w:val="0094721B"/>
    <w:rsid w:val="00947DCE"/>
    <w:rsid w:val="00950BB6"/>
    <w:rsid w:val="00951D61"/>
    <w:rsid w:val="0095271A"/>
    <w:rsid w:val="00952777"/>
    <w:rsid w:val="009531C8"/>
    <w:rsid w:val="0095422F"/>
    <w:rsid w:val="00954DB9"/>
    <w:rsid w:val="00955170"/>
    <w:rsid w:val="009560BD"/>
    <w:rsid w:val="0095624A"/>
    <w:rsid w:val="009565AB"/>
    <w:rsid w:val="00956923"/>
    <w:rsid w:val="00956BD4"/>
    <w:rsid w:val="00957541"/>
    <w:rsid w:val="009605C4"/>
    <w:rsid w:val="00962450"/>
    <w:rsid w:val="00962E59"/>
    <w:rsid w:val="00963CAA"/>
    <w:rsid w:val="00964E6B"/>
    <w:rsid w:val="009660D7"/>
    <w:rsid w:val="00967558"/>
    <w:rsid w:val="00967611"/>
    <w:rsid w:val="0097089A"/>
    <w:rsid w:val="00971B3B"/>
    <w:rsid w:val="00972A44"/>
    <w:rsid w:val="00972DB5"/>
    <w:rsid w:val="009739AB"/>
    <w:rsid w:val="00973E24"/>
    <w:rsid w:val="00974687"/>
    <w:rsid w:val="00974943"/>
    <w:rsid w:val="00974E0E"/>
    <w:rsid w:val="00975188"/>
    <w:rsid w:val="009755CC"/>
    <w:rsid w:val="00976DD0"/>
    <w:rsid w:val="00977679"/>
    <w:rsid w:val="0097797F"/>
    <w:rsid w:val="009801A6"/>
    <w:rsid w:val="00980541"/>
    <w:rsid w:val="009806AD"/>
    <w:rsid w:val="009817EE"/>
    <w:rsid w:val="009818FD"/>
    <w:rsid w:val="00982514"/>
    <w:rsid w:val="009858B9"/>
    <w:rsid w:val="0098603B"/>
    <w:rsid w:val="00986D2C"/>
    <w:rsid w:val="00986FEB"/>
    <w:rsid w:val="00987EFE"/>
    <w:rsid w:val="009909B2"/>
    <w:rsid w:val="00990B86"/>
    <w:rsid w:val="009916DC"/>
    <w:rsid w:val="0099222B"/>
    <w:rsid w:val="0099278E"/>
    <w:rsid w:val="00992798"/>
    <w:rsid w:val="00993DAC"/>
    <w:rsid w:val="00995701"/>
    <w:rsid w:val="00995EC6"/>
    <w:rsid w:val="009960C6"/>
    <w:rsid w:val="009A023A"/>
    <w:rsid w:val="009A0606"/>
    <w:rsid w:val="009A1F27"/>
    <w:rsid w:val="009A2548"/>
    <w:rsid w:val="009A295B"/>
    <w:rsid w:val="009A339F"/>
    <w:rsid w:val="009A35E3"/>
    <w:rsid w:val="009A3C97"/>
    <w:rsid w:val="009A4172"/>
    <w:rsid w:val="009A56DE"/>
    <w:rsid w:val="009A570E"/>
    <w:rsid w:val="009A6329"/>
    <w:rsid w:val="009A65AB"/>
    <w:rsid w:val="009B0559"/>
    <w:rsid w:val="009B05D0"/>
    <w:rsid w:val="009B15C3"/>
    <w:rsid w:val="009B2562"/>
    <w:rsid w:val="009B2AF0"/>
    <w:rsid w:val="009B3893"/>
    <w:rsid w:val="009B41EE"/>
    <w:rsid w:val="009B4386"/>
    <w:rsid w:val="009B528E"/>
    <w:rsid w:val="009B5926"/>
    <w:rsid w:val="009B64E7"/>
    <w:rsid w:val="009B75BE"/>
    <w:rsid w:val="009B7619"/>
    <w:rsid w:val="009C073F"/>
    <w:rsid w:val="009C0C9C"/>
    <w:rsid w:val="009C1B43"/>
    <w:rsid w:val="009C2160"/>
    <w:rsid w:val="009C2478"/>
    <w:rsid w:val="009C3412"/>
    <w:rsid w:val="009C3982"/>
    <w:rsid w:val="009C39C2"/>
    <w:rsid w:val="009C4E6D"/>
    <w:rsid w:val="009C528D"/>
    <w:rsid w:val="009C6377"/>
    <w:rsid w:val="009C63F0"/>
    <w:rsid w:val="009D077F"/>
    <w:rsid w:val="009D1024"/>
    <w:rsid w:val="009D2425"/>
    <w:rsid w:val="009D2545"/>
    <w:rsid w:val="009D434C"/>
    <w:rsid w:val="009D52D3"/>
    <w:rsid w:val="009D565B"/>
    <w:rsid w:val="009E0A08"/>
    <w:rsid w:val="009E0D7C"/>
    <w:rsid w:val="009E0F00"/>
    <w:rsid w:val="009E1374"/>
    <w:rsid w:val="009E1784"/>
    <w:rsid w:val="009E25B8"/>
    <w:rsid w:val="009E26A5"/>
    <w:rsid w:val="009E2F50"/>
    <w:rsid w:val="009E32E7"/>
    <w:rsid w:val="009E3D28"/>
    <w:rsid w:val="009E47F9"/>
    <w:rsid w:val="009E520D"/>
    <w:rsid w:val="009E54DB"/>
    <w:rsid w:val="009E5823"/>
    <w:rsid w:val="009E5F16"/>
    <w:rsid w:val="009E65F9"/>
    <w:rsid w:val="009E733D"/>
    <w:rsid w:val="009E79FD"/>
    <w:rsid w:val="009E7C22"/>
    <w:rsid w:val="009F013E"/>
    <w:rsid w:val="009F093C"/>
    <w:rsid w:val="009F3217"/>
    <w:rsid w:val="009F44F6"/>
    <w:rsid w:val="009F474B"/>
    <w:rsid w:val="009F48C5"/>
    <w:rsid w:val="009F4DA5"/>
    <w:rsid w:val="009F5095"/>
    <w:rsid w:val="009F56B4"/>
    <w:rsid w:val="009F63C9"/>
    <w:rsid w:val="009F794A"/>
    <w:rsid w:val="00A001D2"/>
    <w:rsid w:val="00A00506"/>
    <w:rsid w:val="00A00ACD"/>
    <w:rsid w:val="00A0152C"/>
    <w:rsid w:val="00A02040"/>
    <w:rsid w:val="00A033A7"/>
    <w:rsid w:val="00A037D2"/>
    <w:rsid w:val="00A04700"/>
    <w:rsid w:val="00A061C4"/>
    <w:rsid w:val="00A06619"/>
    <w:rsid w:val="00A069C3"/>
    <w:rsid w:val="00A079FA"/>
    <w:rsid w:val="00A07E2A"/>
    <w:rsid w:val="00A104E3"/>
    <w:rsid w:val="00A1143C"/>
    <w:rsid w:val="00A117C7"/>
    <w:rsid w:val="00A11806"/>
    <w:rsid w:val="00A12402"/>
    <w:rsid w:val="00A12AD6"/>
    <w:rsid w:val="00A12F71"/>
    <w:rsid w:val="00A13723"/>
    <w:rsid w:val="00A145CA"/>
    <w:rsid w:val="00A158FB"/>
    <w:rsid w:val="00A16DAF"/>
    <w:rsid w:val="00A179CA"/>
    <w:rsid w:val="00A17E06"/>
    <w:rsid w:val="00A204C1"/>
    <w:rsid w:val="00A2063A"/>
    <w:rsid w:val="00A20C4C"/>
    <w:rsid w:val="00A21888"/>
    <w:rsid w:val="00A21D62"/>
    <w:rsid w:val="00A221B2"/>
    <w:rsid w:val="00A2267A"/>
    <w:rsid w:val="00A22E64"/>
    <w:rsid w:val="00A24042"/>
    <w:rsid w:val="00A2406C"/>
    <w:rsid w:val="00A248DB"/>
    <w:rsid w:val="00A257B1"/>
    <w:rsid w:val="00A25C42"/>
    <w:rsid w:val="00A26B03"/>
    <w:rsid w:val="00A3163F"/>
    <w:rsid w:val="00A318C7"/>
    <w:rsid w:val="00A32319"/>
    <w:rsid w:val="00A3284E"/>
    <w:rsid w:val="00A35E01"/>
    <w:rsid w:val="00A361A3"/>
    <w:rsid w:val="00A3698A"/>
    <w:rsid w:val="00A37D0D"/>
    <w:rsid w:val="00A408D0"/>
    <w:rsid w:val="00A40AB5"/>
    <w:rsid w:val="00A40DEB"/>
    <w:rsid w:val="00A4124D"/>
    <w:rsid w:val="00A42B3D"/>
    <w:rsid w:val="00A4349E"/>
    <w:rsid w:val="00A44076"/>
    <w:rsid w:val="00A44F7C"/>
    <w:rsid w:val="00A451F8"/>
    <w:rsid w:val="00A4561D"/>
    <w:rsid w:val="00A45B47"/>
    <w:rsid w:val="00A50F45"/>
    <w:rsid w:val="00A5140A"/>
    <w:rsid w:val="00A5242E"/>
    <w:rsid w:val="00A5354C"/>
    <w:rsid w:val="00A54E0A"/>
    <w:rsid w:val="00A55618"/>
    <w:rsid w:val="00A55976"/>
    <w:rsid w:val="00A60702"/>
    <w:rsid w:val="00A60CB8"/>
    <w:rsid w:val="00A617D7"/>
    <w:rsid w:val="00A62C13"/>
    <w:rsid w:val="00A63328"/>
    <w:rsid w:val="00A63764"/>
    <w:rsid w:val="00A64BD4"/>
    <w:rsid w:val="00A6559C"/>
    <w:rsid w:val="00A65B0A"/>
    <w:rsid w:val="00A65B1A"/>
    <w:rsid w:val="00A65F49"/>
    <w:rsid w:val="00A66757"/>
    <w:rsid w:val="00A6678D"/>
    <w:rsid w:val="00A669AC"/>
    <w:rsid w:val="00A66B6B"/>
    <w:rsid w:val="00A70487"/>
    <w:rsid w:val="00A70ED0"/>
    <w:rsid w:val="00A70FB8"/>
    <w:rsid w:val="00A712AA"/>
    <w:rsid w:val="00A71E58"/>
    <w:rsid w:val="00A71F5A"/>
    <w:rsid w:val="00A725C2"/>
    <w:rsid w:val="00A7398E"/>
    <w:rsid w:val="00A74240"/>
    <w:rsid w:val="00A74471"/>
    <w:rsid w:val="00A74BEF"/>
    <w:rsid w:val="00A74D99"/>
    <w:rsid w:val="00A754DD"/>
    <w:rsid w:val="00A756F5"/>
    <w:rsid w:val="00A765A3"/>
    <w:rsid w:val="00A76960"/>
    <w:rsid w:val="00A76B07"/>
    <w:rsid w:val="00A76D15"/>
    <w:rsid w:val="00A76D97"/>
    <w:rsid w:val="00A80BDA"/>
    <w:rsid w:val="00A80EC8"/>
    <w:rsid w:val="00A810EB"/>
    <w:rsid w:val="00A8155B"/>
    <w:rsid w:val="00A82097"/>
    <w:rsid w:val="00A8216E"/>
    <w:rsid w:val="00A82314"/>
    <w:rsid w:val="00A82376"/>
    <w:rsid w:val="00A826AC"/>
    <w:rsid w:val="00A82D14"/>
    <w:rsid w:val="00A82FBC"/>
    <w:rsid w:val="00A830AD"/>
    <w:rsid w:val="00A835C2"/>
    <w:rsid w:val="00A83A5C"/>
    <w:rsid w:val="00A84D8B"/>
    <w:rsid w:val="00A8537A"/>
    <w:rsid w:val="00A879A0"/>
    <w:rsid w:val="00A87A59"/>
    <w:rsid w:val="00A87CDD"/>
    <w:rsid w:val="00A90AE4"/>
    <w:rsid w:val="00A90BAE"/>
    <w:rsid w:val="00A91C52"/>
    <w:rsid w:val="00A934AD"/>
    <w:rsid w:val="00A939A6"/>
    <w:rsid w:val="00A946E6"/>
    <w:rsid w:val="00A954BA"/>
    <w:rsid w:val="00A9587B"/>
    <w:rsid w:val="00A95B37"/>
    <w:rsid w:val="00A96661"/>
    <w:rsid w:val="00A97857"/>
    <w:rsid w:val="00AA0077"/>
    <w:rsid w:val="00AA1EC9"/>
    <w:rsid w:val="00AA2D54"/>
    <w:rsid w:val="00AA3178"/>
    <w:rsid w:val="00AA3547"/>
    <w:rsid w:val="00AA373B"/>
    <w:rsid w:val="00AA3CC2"/>
    <w:rsid w:val="00AA4763"/>
    <w:rsid w:val="00AA50BE"/>
    <w:rsid w:val="00AA5652"/>
    <w:rsid w:val="00AA5D9A"/>
    <w:rsid w:val="00AA6297"/>
    <w:rsid w:val="00AA689C"/>
    <w:rsid w:val="00AA7392"/>
    <w:rsid w:val="00AB06FD"/>
    <w:rsid w:val="00AB1AAD"/>
    <w:rsid w:val="00AB1DB9"/>
    <w:rsid w:val="00AB2A06"/>
    <w:rsid w:val="00AB2B3C"/>
    <w:rsid w:val="00AB3BA0"/>
    <w:rsid w:val="00AB4312"/>
    <w:rsid w:val="00AB4889"/>
    <w:rsid w:val="00AB4995"/>
    <w:rsid w:val="00AB4EBA"/>
    <w:rsid w:val="00AB57B6"/>
    <w:rsid w:val="00AB5FAA"/>
    <w:rsid w:val="00AB7750"/>
    <w:rsid w:val="00AC034C"/>
    <w:rsid w:val="00AC0459"/>
    <w:rsid w:val="00AC06BC"/>
    <w:rsid w:val="00AC0802"/>
    <w:rsid w:val="00AC092C"/>
    <w:rsid w:val="00AC1316"/>
    <w:rsid w:val="00AC1C79"/>
    <w:rsid w:val="00AC1F39"/>
    <w:rsid w:val="00AC22B0"/>
    <w:rsid w:val="00AC2719"/>
    <w:rsid w:val="00AC2CE6"/>
    <w:rsid w:val="00AC2F2D"/>
    <w:rsid w:val="00AC30B6"/>
    <w:rsid w:val="00AC3557"/>
    <w:rsid w:val="00AC3757"/>
    <w:rsid w:val="00AC38B9"/>
    <w:rsid w:val="00AC397A"/>
    <w:rsid w:val="00AC3B07"/>
    <w:rsid w:val="00AC3D41"/>
    <w:rsid w:val="00AC4567"/>
    <w:rsid w:val="00AC492A"/>
    <w:rsid w:val="00AC4ADB"/>
    <w:rsid w:val="00AC4F7E"/>
    <w:rsid w:val="00AC5013"/>
    <w:rsid w:val="00AC56BB"/>
    <w:rsid w:val="00AC649B"/>
    <w:rsid w:val="00AC6909"/>
    <w:rsid w:val="00AC6EEE"/>
    <w:rsid w:val="00AC71C7"/>
    <w:rsid w:val="00AC7839"/>
    <w:rsid w:val="00AD031D"/>
    <w:rsid w:val="00AD094D"/>
    <w:rsid w:val="00AD0CB4"/>
    <w:rsid w:val="00AD151E"/>
    <w:rsid w:val="00AD15E5"/>
    <w:rsid w:val="00AD206B"/>
    <w:rsid w:val="00AD2474"/>
    <w:rsid w:val="00AD2CC3"/>
    <w:rsid w:val="00AD33DC"/>
    <w:rsid w:val="00AD424D"/>
    <w:rsid w:val="00AD446F"/>
    <w:rsid w:val="00AD5334"/>
    <w:rsid w:val="00AD591D"/>
    <w:rsid w:val="00AD5A01"/>
    <w:rsid w:val="00AD5E89"/>
    <w:rsid w:val="00AD6B58"/>
    <w:rsid w:val="00AD703C"/>
    <w:rsid w:val="00AD785C"/>
    <w:rsid w:val="00AD7B15"/>
    <w:rsid w:val="00AE07C3"/>
    <w:rsid w:val="00AE0CEB"/>
    <w:rsid w:val="00AE159A"/>
    <w:rsid w:val="00AE194E"/>
    <w:rsid w:val="00AE1BA6"/>
    <w:rsid w:val="00AE1E85"/>
    <w:rsid w:val="00AE456F"/>
    <w:rsid w:val="00AE5E59"/>
    <w:rsid w:val="00AE6645"/>
    <w:rsid w:val="00AF0A4D"/>
    <w:rsid w:val="00AF0C7A"/>
    <w:rsid w:val="00AF0E55"/>
    <w:rsid w:val="00AF2D92"/>
    <w:rsid w:val="00AF3AAA"/>
    <w:rsid w:val="00AF4237"/>
    <w:rsid w:val="00AF4C23"/>
    <w:rsid w:val="00AF4EA2"/>
    <w:rsid w:val="00AF5B4D"/>
    <w:rsid w:val="00AF6B01"/>
    <w:rsid w:val="00AF7974"/>
    <w:rsid w:val="00AF7DBB"/>
    <w:rsid w:val="00B00C01"/>
    <w:rsid w:val="00B00E09"/>
    <w:rsid w:val="00B00E4D"/>
    <w:rsid w:val="00B02259"/>
    <w:rsid w:val="00B0366A"/>
    <w:rsid w:val="00B036BB"/>
    <w:rsid w:val="00B04137"/>
    <w:rsid w:val="00B04450"/>
    <w:rsid w:val="00B07612"/>
    <w:rsid w:val="00B07EE8"/>
    <w:rsid w:val="00B07F34"/>
    <w:rsid w:val="00B11081"/>
    <w:rsid w:val="00B1155D"/>
    <w:rsid w:val="00B117EE"/>
    <w:rsid w:val="00B124E1"/>
    <w:rsid w:val="00B129FC"/>
    <w:rsid w:val="00B163FA"/>
    <w:rsid w:val="00B16804"/>
    <w:rsid w:val="00B2162B"/>
    <w:rsid w:val="00B21633"/>
    <w:rsid w:val="00B223EA"/>
    <w:rsid w:val="00B22A9E"/>
    <w:rsid w:val="00B22FD7"/>
    <w:rsid w:val="00B244F4"/>
    <w:rsid w:val="00B2454C"/>
    <w:rsid w:val="00B2499B"/>
    <w:rsid w:val="00B26BDC"/>
    <w:rsid w:val="00B270C1"/>
    <w:rsid w:val="00B27844"/>
    <w:rsid w:val="00B3093E"/>
    <w:rsid w:val="00B3140E"/>
    <w:rsid w:val="00B31527"/>
    <w:rsid w:val="00B32502"/>
    <w:rsid w:val="00B3305B"/>
    <w:rsid w:val="00B34201"/>
    <w:rsid w:val="00B3423A"/>
    <w:rsid w:val="00B342E6"/>
    <w:rsid w:val="00B34566"/>
    <w:rsid w:val="00B34D4D"/>
    <w:rsid w:val="00B34F5C"/>
    <w:rsid w:val="00B35306"/>
    <w:rsid w:val="00B36199"/>
    <w:rsid w:val="00B3687A"/>
    <w:rsid w:val="00B36B16"/>
    <w:rsid w:val="00B370E3"/>
    <w:rsid w:val="00B378F8"/>
    <w:rsid w:val="00B4095E"/>
    <w:rsid w:val="00B40A05"/>
    <w:rsid w:val="00B40C11"/>
    <w:rsid w:val="00B40E09"/>
    <w:rsid w:val="00B40F12"/>
    <w:rsid w:val="00B41299"/>
    <w:rsid w:val="00B419C2"/>
    <w:rsid w:val="00B41EA1"/>
    <w:rsid w:val="00B421AF"/>
    <w:rsid w:val="00B42FC3"/>
    <w:rsid w:val="00B43602"/>
    <w:rsid w:val="00B453A5"/>
    <w:rsid w:val="00B45DE6"/>
    <w:rsid w:val="00B4724B"/>
    <w:rsid w:val="00B50D46"/>
    <w:rsid w:val="00B51095"/>
    <w:rsid w:val="00B51293"/>
    <w:rsid w:val="00B52028"/>
    <w:rsid w:val="00B52CF8"/>
    <w:rsid w:val="00B54A19"/>
    <w:rsid w:val="00B56B7D"/>
    <w:rsid w:val="00B571E7"/>
    <w:rsid w:val="00B6005B"/>
    <w:rsid w:val="00B609E8"/>
    <w:rsid w:val="00B60B6C"/>
    <w:rsid w:val="00B60BD3"/>
    <w:rsid w:val="00B60BD6"/>
    <w:rsid w:val="00B6110F"/>
    <w:rsid w:val="00B6117F"/>
    <w:rsid w:val="00B6256D"/>
    <w:rsid w:val="00B62C05"/>
    <w:rsid w:val="00B63F4B"/>
    <w:rsid w:val="00B644BE"/>
    <w:rsid w:val="00B644D2"/>
    <w:rsid w:val="00B6497C"/>
    <w:rsid w:val="00B66656"/>
    <w:rsid w:val="00B66DCB"/>
    <w:rsid w:val="00B66FEE"/>
    <w:rsid w:val="00B70F72"/>
    <w:rsid w:val="00B72071"/>
    <w:rsid w:val="00B7222D"/>
    <w:rsid w:val="00B73935"/>
    <w:rsid w:val="00B73B58"/>
    <w:rsid w:val="00B76327"/>
    <w:rsid w:val="00B764CD"/>
    <w:rsid w:val="00B76527"/>
    <w:rsid w:val="00B7664C"/>
    <w:rsid w:val="00B766FA"/>
    <w:rsid w:val="00B768B4"/>
    <w:rsid w:val="00B773BC"/>
    <w:rsid w:val="00B77E02"/>
    <w:rsid w:val="00B80622"/>
    <w:rsid w:val="00B80718"/>
    <w:rsid w:val="00B82122"/>
    <w:rsid w:val="00B82523"/>
    <w:rsid w:val="00B82C43"/>
    <w:rsid w:val="00B84B81"/>
    <w:rsid w:val="00B85528"/>
    <w:rsid w:val="00B86214"/>
    <w:rsid w:val="00B86D0C"/>
    <w:rsid w:val="00B86E88"/>
    <w:rsid w:val="00B8774D"/>
    <w:rsid w:val="00B90242"/>
    <w:rsid w:val="00B90AD2"/>
    <w:rsid w:val="00B90FB3"/>
    <w:rsid w:val="00B91B5B"/>
    <w:rsid w:val="00B92EDA"/>
    <w:rsid w:val="00B934B4"/>
    <w:rsid w:val="00B936D2"/>
    <w:rsid w:val="00B9498B"/>
    <w:rsid w:val="00B95773"/>
    <w:rsid w:val="00B962E7"/>
    <w:rsid w:val="00B96479"/>
    <w:rsid w:val="00B964FE"/>
    <w:rsid w:val="00B9660D"/>
    <w:rsid w:val="00BA11CF"/>
    <w:rsid w:val="00BA210B"/>
    <w:rsid w:val="00BA238F"/>
    <w:rsid w:val="00BA335C"/>
    <w:rsid w:val="00BA3540"/>
    <w:rsid w:val="00BA3A48"/>
    <w:rsid w:val="00BA3BE7"/>
    <w:rsid w:val="00BA71B8"/>
    <w:rsid w:val="00BB03E8"/>
    <w:rsid w:val="00BB0DB3"/>
    <w:rsid w:val="00BB1EE9"/>
    <w:rsid w:val="00BB310B"/>
    <w:rsid w:val="00BB323E"/>
    <w:rsid w:val="00BB36F8"/>
    <w:rsid w:val="00BB49E6"/>
    <w:rsid w:val="00BB4A1B"/>
    <w:rsid w:val="00BB4B1B"/>
    <w:rsid w:val="00BB4E31"/>
    <w:rsid w:val="00BB595D"/>
    <w:rsid w:val="00BB70E7"/>
    <w:rsid w:val="00BC0E42"/>
    <w:rsid w:val="00BC1BF9"/>
    <w:rsid w:val="00BC2685"/>
    <w:rsid w:val="00BC2DAB"/>
    <w:rsid w:val="00BC30F4"/>
    <w:rsid w:val="00BC33A0"/>
    <w:rsid w:val="00BC3DB8"/>
    <w:rsid w:val="00BC3E2B"/>
    <w:rsid w:val="00BC407B"/>
    <w:rsid w:val="00BC477E"/>
    <w:rsid w:val="00BC49D1"/>
    <w:rsid w:val="00BC590C"/>
    <w:rsid w:val="00BC5DFD"/>
    <w:rsid w:val="00BC5E46"/>
    <w:rsid w:val="00BC5FA5"/>
    <w:rsid w:val="00BC64AE"/>
    <w:rsid w:val="00BC6AEA"/>
    <w:rsid w:val="00BC7742"/>
    <w:rsid w:val="00BC7A78"/>
    <w:rsid w:val="00BD02A5"/>
    <w:rsid w:val="00BD0597"/>
    <w:rsid w:val="00BD1002"/>
    <w:rsid w:val="00BD140A"/>
    <w:rsid w:val="00BD22E8"/>
    <w:rsid w:val="00BD238D"/>
    <w:rsid w:val="00BD3595"/>
    <w:rsid w:val="00BD37B7"/>
    <w:rsid w:val="00BD37E4"/>
    <w:rsid w:val="00BD4684"/>
    <w:rsid w:val="00BD4B54"/>
    <w:rsid w:val="00BD64B7"/>
    <w:rsid w:val="00BD74CF"/>
    <w:rsid w:val="00BD75B5"/>
    <w:rsid w:val="00BE047E"/>
    <w:rsid w:val="00BE1839"/>
    <w:rsid w:val="00BE3A90"/>
    <w:rsid w:val="00BE4126"/>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BF573C"/>
    <w:rsid w:val="00BF7755"/>
    <w:rsid w:val="00BF7870"/>
    <w:rsid w:val="00C00906"/>
    <w:rsid w:val="00C009E7"/>
    <w:rsid w:val="00C00D70"/>
    <w:rsid w:val="00C02F12"/>
    <w:rsid w:val="00C032A0"/>
    <w:rsid w:val="00C04274"/>
    <w:rsid w:val="00C0513A"/>
    <w:rsid w:val="00C05414"/>
    <w:rsid w:val="00C06840"/>
    <w:rsid w:val="00C07193"/>
    <w:rsid w:val="00C100B0"/>
    <w:rsid w:val="00C1014A"/>
    <w:rsid w:val="00C10C5D"/>
    <w:rsid w:val="00C114B3"/>
    <w:rsid w:val="00C138FC"/>
    <w:rsid w:val="00C13E99"/>
    <w:rsid w:val="00C1480C"/>
    <w:rsid w:val="00C14C32"/>
    <w:rsid w:val="00C14CC6"/>
    <w:rsid w:val="00C158BB"/>
    <w:rsid w:val="00C15B6E"/>
    <w:rsid w:val="00C16372"/>
    <w:rsid w:val="00C166FB"/>
    <w:rsid w:val="00C174DB"/>
    <w:rsid w:val="00C17DDA"/>
    <w:rsid w:val="00C17E4C"/>
    <w:rsid w:val="00C2034C"/>
    <w:rsid w:val="00C20A8B"/>
    <w:rsid w:val="00C20B20"/>
    <w:rsid w:val="00C21480"/>
    <w:rsid w:val="00C217CC"/>
    <w:rsid w:val="00C22A22"/>
    <w:rsid w:val="00C22C04"/>
    <w:rsid w:val="00C231BD"/>
    <w:rsid w:val="00C232D4"/>
    <w:rsid w:val="00C24FB2"/>
    <w:rsid w:val="00C26DE3"/>
    <w:rsid w:val="00C26EDF"/>
    <w:rsid w:val="00C26FB2"/>
    <w:rsid w:val="00C2791A"/>
    <w:rsid w:val="00C27B84"/>
    <w:rsid w:val="00C27DF5"/>
    <w:rsid w:val="00C320F1"/>
    <w:rsid w:val="00C32702"/>
    <w:rsid w:val="00C3463E"/>
    <w:rsid w:val="00C34852"/>
    <w:rsid w:val="00C349B1"/>
    <w:rsid w:val="00C34A16"/>
    <w:rsid w:val="00C34A61"/>
    <w:rsid w:val="00C34C63"/>
    <w:rsid w:val="00C354B9"/>
    <w:rsid w:val="00C35837"/>
    <w:rsid w:val="00C3583F"/>
    <w:rsid w:val="00C35926"/>
    <w:rsid w:val="00C35B34"/>
    <w:rsid w:val="00C37BD9"/>
    <w:rsid w:val="00C37F7A"/>
    <w:rsid w:val="00C406B1"/>
    <w:rsid w:val="00C408C9"/>
    <w:rsid w:val="00C41837"/>
    <w:rsid w:val="00C42BF3"/>
    <w:rsid w:val="00C42C49"/>
    <w:rsid w:val="00C431E7"/>
    <w:rsid w:val="00C44265"/>
    <w:rsid w:val="00C4641A"/>
    <w:rsid w:val="00C46F5B"/>
    <w:rsid w:val="00C477F4"/>
    <w:rsid w:val="00C47B06"/>
    <w:rsid w:val="00C47C08"/>
    <w:rsid w:val="00C50479"/>
    <w:rsid w:val="00C505D3"/>
    <w:rsid w:val="00C50902"/>
    <w:rsid w:val="00C511E5"/>
    <w:rsid w:val="00C51D4C"/>
    <w:rsid w:val="00C524BD"/>
    <w:rsid w:val="00C527DF"/>
    <w:rsid w:val="00C52BE1"/>
    <w:rsid w:val="00C54247"/>
    <w:rsid w:val="00C54597"/>
    <w:rsid w:val="00C54823"/>
    <w:rsid w:val="00C54893"/>
    <w:rsid w:val="00C54C2D"/>
    <w:rsid w:val="00C54E30"/>
    <w:rsid w:val="00C556E7"/>
    <w:rsid w:val="00C57D00"/>
    <w:rsid w:val="00C60C79"/>
    <w:rsid w:val="00C610CA"/>
    <w:rsid w:val="00C618EE"/>
    <w:rsid w:val="00C61E32"/>
    <w:rsid w:val="00C62130"/>
    <w:rsid w:val="00C6226B"/>
    <w:rsid w:val="00C6246F"/>
    <w:rsid w:val="00C629F2"/>
    <w:rsid w:val="00C62FC8"/>
    <w:rsid w:val="00C6390B"/>
    <w:rsid w:val="00C6472E"/>
    <w:rsid w:val="00C650D3"/>
    <w:rsid w:val="00C656E0"/>
    <w:rsid w:val="00C661CF"/>
    <w:rsid w:val="00C667CA"/>
    <w:rsid w:val="00C7068D"/>
    <w:rsid w:val="00C7114B"/>
    <w:rsid w:val="00C71662"/>
    <w:rsid w:val="00C71C9E"/>
    <w:rsid w:val="00C728CF"/>
    <w:rsid w:val="00C73C4A"/>
    <w:rsid w:val="00C743A3"/>
    <w:rsid w:val="00C7488F"/>
    <w:rsid w:val="00C769F9"/>
    <w:rsid w:val="00C76D57"/>
    <w:rsid w:val="00C80B30"/>
    <w:rsid w:val="00C80FC7"/>
    <w:rsid w:val="00C810CF"/>
    <w:rsid w:val="00C8283D"/>
    <w:rsid w:val="00C83AA0"/>
    <w:rsid w:val="00C84986"/>
    <w:rsid w:val="00C84EC4"/>
    <w:rsid w:val="00C85F52"/>
    <w:rsid w:val="00C867E9"/>
    <w:rsid w:val="00C86D21"/>
    <w:rsid w:val="00C870A2"/>
    <w:rsid w:val="00C875A9"/>
    <w:rsid w:val="00C90164"/>
    <w:rsid w:val="00C90567"/>
    <w:rsid w:val="00C90C7C"/>
    <w:rsid w:val="00C90DC4"/>
    <w:rsid w:val="00C90E09"/>
    <w:rsid w:val="00C91242"/>
    <w:rsid w:val="00C91DA6"/>
    <w:rsid w:val="00C92096"/>
    <w:rsid w:val="00C9212B"/>
    <w:rsid w:val="00C9223A"/>
    <w:rsid w:val="00C9225F"/>
    <w:rsid w:val="00C934A5"/>
    <w:rsid w:val="00C93E7E"/>
    <w:rsid w:val="00C943A8"/>
    <w:rsid w:val="00C9451E"/>
    <w:rsid w:val="00C94B7B"/>
    <w:rsid w:val="00C94E9C"/>
    <w:rsid w:val="00C963EF"/>
    <w:rsid w:val="00C9648A"/>
    <w:rsid w:val="00C96A4A"/>
    <w:rsid w:val="00C96ABC"/>
    <w:rsid w:val="00CA0104"/>
    <w:rsid w:val="00CA10D9"/>
    <w:rsid w:val="00CA13E3"/>
    <w:rsid w:val="00CA1A66"/>
    <w:rsid w:val="00CA1B7A"/>
    <w:rsid w:val="00CA3C4C"/>
    <w:rsid w:val="00CA466B"/>
    <w:rsid w:val="00CA5559"/>
    <w:rsid w:val="00CA79D7"/>
    <w:rsid w:val="00CA7F77"/>
    <w:rsid w:val="00CB0719"/>
    <w:rsid w:val="00CB091C"/>
    <w:rsid w:val="00CB0D4B"/>
    <w:rsid w:val="00CB139C"/>
    <w:rsid w:val="00CB2C85"/>
    <w:rsid w:val="00CB335B"/>
    <w:rsid w:val="00CB38F2"/>
    <w:rsid w:val="00CB3AC1"/>
    <w:rsid w:val="00CB3D79"/>
    <w:rsid w:val="00CB6752"/>
    <w:rsid w:val="00CB6B8C"/>
    <w:rsid w:val="00CB6D80"/>
    <w:rsid w:val="00CB6EF4"/>
    <w:rsid w:val="00CB7278"/>
    <w:rsid w:val="00CC05A5"/>
    <w:rsid w:val="00CC1066"/>
    <w:rsid w:val="00CC145F"/>
    <w:rsid w:val="00CC171B"/>
    <w:rsid w:val="00CC18DA"/>
    <w:rsid w:val="00CC1B43"/>
    <w:rsid w:val="00CC20DC"/>
    <w:rsid w:val="00CC2C34"/>
    <w:rsid w:val="00CC3A36"/>
    <w:rsid w:val="00CC3C3B"/>
    <w:rsid w:val="00CC4611"/>
    <w:rsid w:val="00CC4740"/>
    <w:rsid w:val="00CC5E8F"/>
    <w:rsid w:val="00CC5F10"/>
    <w:rsid w:val="00CC66BA"/>
    <w:rsid w:val="00CC68B5"/>
    <w:rsid w:val="00CC73A9"/>
    <w:rsid w:val="00CD0100"/>
    <w:rsid w:val="00CD07F0"/>
    <w:rsid w:val="00CD0F3F"/>
    <w:rsid w:val="00CD1BD9"/>
    <w:rsid w:val="00CD3F1E"/>
    <w:rsid w:val="00CD435F"/>
    <w:rsid w:val="00CD448F"/>
    <w:rsid w:val="00CD4879"/>
    <w:rsid w:val="00CD5849"/>
    <w:rsid w:val="00CD5BCF"/>
    <w:rsid w:val="00CD64D3"/>
    <w:rsid w:val="00CD6A9D"/>
    <w:rsid w:val="00CD7F31"/>
    <w:rsid w:val="00CE0481"/>
    <w:rsid w:val="00CE08A1"/>
    <w:rsid w:val="00CE13DA"/>
    <w:rsid w:val="00CE2360"/>
    <w:rsid w:val="00CE321E"/>
    <w:rsid w:val="00CE4C06"/>
    <w:rsid w:val="00CE612F"/>
    <w:rsid w:val="00CE625E"/>
    <w:rsid w:val="00CE6264"/>
    <w:rsid w:val="00CE6D62"/>
    <w:rsid w:val="00CF0A01"/>
    <w:rsid w:val="00CF121F"/>
    <w:rsid w:val="00CF18EE"/>
    <w:rsid w:val="00CF2FC6"/>
    <w:rsid w:val="00CF3B6B"/>
    <w:rsid w:val="00CF565A"/>
    <w:rsid w:val="00CF6729"/>
    <w:rsid w:val="00CF7E8E"/>
    <w:rsid w:val="00D0001B"/>
    <w:rsid w:val="00D003AB"/>
    <w:rsid w:val="00D007E6"/>
    <w:rsid w:val="00D00B61"/>
    <w:rsid w:val="00D0105E"/>
    <w:rsid w:val="00D03955"/>
    <w:rsid w:val="00D04025"/>
    <w:rsid w:val="00D042B6"/>
    <w:rsid w:val="00D04320"/>
    <w:rsid w:val="00D051B3"/>
    <w:rsid w:val="00D063B4"/>
    <w:rsid w:val="00D06CDB"/>
    <w:rsid w:val="00D10E3C"/>
    <w:rsid w:val="00D1168A"/>
    <w:rsid w:val="00D127ED"/>
    <w:rsid w:val="00D13151"/>
    <w:rsid w:val="00D136E9"/>
    <w:rsid w:val="00D13865"/>
    <w:rsid w:val="00D14188"/>
    <w:rsid w:val="00D15B44"/>
    <w:rsid w:val="00D161FD"/>
    <w:rsid w:val="00D1699E"/>
    <w:rsid w:val="00D16ED0"/>
    <w:rsid w:val="00D171C9"/>
    <w:rsid w:val="00D21755"/>
    <w:rsid w:val="00D219DC"/>
    <w:rsid w:val="00D2263B"/>
    <w:rsid w:val="00D23F96"/>
    <w:rsid w:val="00D241FE"/>
    <w:rsid w:val="00D24A90"/>
    <w:rsid w:val="00D2605B"/>
    <w:rsid w:val="00D264AD"/>
    <w:rsid w:val="00D2751D"/>
    <w:rsid w:val="00D27955"/>
    <w:rsid w:val="00D27AC5"/>
    <w:rsid w:val="00D301CE"/>
    <w:rsid w:val="00D303A7"/>
    <w:rsid w:val="00D303D3"/>
    <w:rsid w:val="00D3096E"/>
    <w:rsid w:val="00D309B2"/>
    <w:rsid w:val="00D30A06"/>
    <w:rsid w:val="00D30C07"/>
    <w:rsid w:val="00D31A72"/>
    <w:rsid w:val="00D31FE0"/>
    <w:rsid w:val="00D32928"/>
    <w:rsid w:val="00D3321C"/>
    <w:rsid w:val="00D33772"/>
    <w:rsid w:val="00D349E7"/>
    <w:rsid w:val="00D35B32"/>
    <w:rsid w:val="00D36149"/>
    <w:rsid w:val="00D36312"/>
    <w:rsid w:val="00D36FD1"/>
    <w:rsid w:val="00D37A4C"/>
    <w:rsid w:val="00D37AFA"/>
    <w:rsid w:val="00D41BD9"/>
    <w:rsid w:val="00D4284C"/>
    <w:rsid w:val="00D429B4"/>
    <w:rsid w:val="00D4377D"/>
    <w:rsid w:val="00D438CC"/>
    <w:rsid w:val="00D44021"/>
    <w:rsid w:val="00D45288"/>
    <w:rsid w:val="00D45452"/>
    <w:rsid w:val="00D46616"/>
    <w:rsid w:val="00D4748E"/>
    <w:rsid w:val="00D47975"/>
    <w:rsid w:val="00D47E52"/>
    <w:rsid w:val="00D508F3"/>
    <w:rsid w:val="00D50E3E"/>
    <w:rsid w:val="00D50F35"/>
    <w:rsid w:val="00D517A7"/>
    <w:rsid w:val="00D51C75"/>
    <w:rsid w:val="00D53432"/>
    <w:rsid w:val="00D5378E"/>
    <w:rsid w:val="00D5394C"/>
    <w:rsid w:val="00D54B6B"/>
    <w:rsid w:val="00D54C53"/>
    <w:rsid w:val="00D559AF"/>
    <w:rsid w:val="00D560E5"/>
    <w:rsid w:val="00D56990"/>
    <w:rsid w:val="00D578A3"/>
    <w:rsid w:val="00D57BA5"/>
    <w:rsid w:val="00D60390"/>
    <w:rsid w:val="00D603C7"/>
    <w:rsid w:val="00D60D11"/>
    <w:rsid w:val="00D61A2A"/>
    <w:rsid w:val="00D61A62"/>
    <w:rsid w:val="00D62B4E"/>
    <w:rsid w:val="00D63216"/>
    <w:rsid w:val="00D63596"/>
    <w:rsid w:val="00D63A93"/>
    <w:rsid w:val="00D652CA"/>
    <w:rsid w:val="00D65A74"/>
    <w:rsid w:val="00D67079"/>
    <w:rsid w:val="00D67442"/>
    <w:rsid w:val="00D6757A"/>
    <w:rsid w:val="00D70A67"/>
    <w:rsid w:val="00D71DE4"/>
    <w:rsid w:val="00D7217F"/>
    <w:rsid w:val="00D72248"/>
    <w:rsid w:val="00D72E0B"/>
    <w:rsid w:val="00D73353"/>
    <w:rsid w:val="00D75163"/>
    <w:rsid w:val="00D769DE"/>
    <w:rsid w:val="00D76D48"/>
    <w:rsid w:val="00D77D06"/>
    <w:rsid w:val="00D800A9"/>
    <w:rsid w:val="00D81525"/>
    <w:rsid w:val="00D81937"/>
    <w:rsid w:val="00D85490"/>
    <w:rsid w:val="00D85659"/>
    <w:rsid w:val="00D85AA5"/>
    <w:rsid w:val="00D868BA"/>
    <w:rsid w:val="00D87167"/>
    <w:rsid w:val="00D902FC"/>
    <w:rsid w:val="00D91C2B"/>
    <w:rsid w:val="00D923DF"/>
    <w:rsid w:val="00D92566"/>
    <w:rsid w:val="00D925DA"/>
    <w:rsid w:val="00D92C60"/>
    <w:rsid w:val="00D93469"/>
    <w:rsid w:val="00D942E3"/>
    <w:rsid w:val="00D95025"/>
    <w:rsid w:val="00D9567A"/>
    <w:rsid w:val="00D97092"/>
    <w:rsid w:val="00D97A41"/>
    <w:rsid w:val="00DA042A"/>
    <w:rsid w:val="00DA0625"/>
    <w:rsid w:val="00DA124E"/>
    <w:rsid w:val="00DA1F9F"/>
    <w:rsid w:val="00DA2CAB"/>
    <w:rsid w:val="00DA3158"/>
    <w:rsid w:val="00DA3CE4"/>
    <w:rsid w:val="00DA4787"/>
    <w:rsid w:val="00DA4B99"/>
    <w:rsid w:val="00DB088C"/>
    <w:rsid w:val="00DB123E"/>
    <w:rsid w:val="00DB246D"/>
    <w:rsid w:val="00DB3814"/>
    <w:rsid w:val="00DB39A6"/>
    <w:rsid w:val="00DB423F"/>
    <w:rsid w:val="00DB547C"/>
    <w:rsid w:val="00DB583B"/>
    <w:rsid w:val="00DB5E73"/>
    <w:rsid w:val="00DB646D"/>
    <w:rsid w:val="00DB72F0"/>
    <w:rsid w:val="00DB778E"/>
    <w:rsid w:val="00DB7AF7"/>
    <w:rsid w:val="00DB7C54"/>
    <w:rsid w:val="00DC01D4"/>
    <w:rsid w:val="00DC0DC1"/>
    <w:rsid w:val="00DC2B41"/>
    <w:rsid w:val="00DC314A"/>
    <w:rsid w:val="00DC3994"/>
    <w:rsid w:val="00DC4061"/>
    <w:rsid w:val="00DC50EB"/>
    <w:rsid w:val="00DC52BF"/>
    <w:rsid w:val="00DC58C3"/>
    <w:rsid w:val="00DC5CA0"/>
    <w:rsid w:val="00DC5FD3"/>
    <w:rsid w:val="00DC60F2"/>
    <w:rsid w:val="00DC64EC"/>
    <w:rsid w:val="00DC6E96"/>
    <w:rsid w:val="00DC6EAB"/>
    <w:rsid w:val="00DD0BD4"/>
    <w:rsid w:val="00DD13F8"/>
    <w:rsid w:val="00DD1AFB"/>
    <w:rsid w:val="00DD1C13"/>
    <w:rsid w:val="00DD227D"/>
    <w:rsid w:val="00DD323D"/>
    <w:rsid w:val="00DD423D"/>
    <w:rsid w:val="00DD4414"/>
    <w:rsid w:val="00DD461F"/>
    <w:rsid w:val="00DD49AB"/>
    <w:rsid w:val="00DD5A89"/>
    <w:rsid w:val="00DD5F75"/>
    <w:rsid w:val="00DD7768"/>
    <w:rsid w:val="00DE03E5"/>
    <w:rsid w:val="00DE0F2D"/>
    <w:rsid w:val="00DE0F5C"/>
    <w:rsid w:val="00DE16D2"/>
    <w:rsid w:val="00DE24DB"/>
    <w:rsid w:val="00DE259B"/>
    <w:rsid w:val="00DE2702"/>
    <w:rsid w:val="00DE281A"/>
    <w:rsid w:val="00DE28BC"/>
    <w:rsid w:val="00DE2E47"/>
    <w:rsid w:val="00DE33DA"/>
    <w:rsid w:val="00DE4586"/>
    <w:rsid w:val="00DE56AB"/>
    <w:rsid w:val="00DE5911"/>
    <w:rsid w:val="00DE67A8"/>
    <w:rsid w:val="00DE6895"/>
    <w:rsid w:val="00DE6B71"/>
    <w:rsid w:val="00DE6B90"/>
    <w:rsid w:val="00DE6C30"/>
    <w:rsid w:val="00DE6E2D"/>
    <w:rsid w:val="00DE799E"/>
    <w:rsid w:val="00DF0CD8"/>
    <w:rsid w:val="00DF0DA9"/>
    <w:rsid w:val="00DF14DC"/>
    <w:rsid w:val="00DF39B0"/>
    <w:rsid w:val="00DF3A6E"/>
    <w:rsid w:val="00DF3F51"/>
    <w:rsid w:val="00DF5CDB"/>
    <w:rsid w:val="00DF5CF4"/>
    <w:rsid w:val="00DF6BFA"/>
    <w:rsid w:val="00DF7404"/>
    <w:rsid w:val="00DF7A41"/>
    <w:rsid w:val="00DF7DA2"/>
    <w:rsid w:val="00E00A38"/>
    <w:rsid w:val="00E00CEA"/>
    <w:rsid w:val="00E0143D"/>
    <w:rsid w:val="00E029F7"/>
    <w:rsid w:val="00E02B67"/>
    <w:rsid w:val="00E03C4B"/>
    <w:rsid w:val="00E04136"/>
    <w:rsid w:val="00E04326"/>
    <w:rsid w:val="00E04502"/>
    <w:rsid w:val="00E04667"/>
    <w:rsid w:val="00E04C6A"/>
    <w:rsid w:val="00E053AA"/>
    <w:rsid w:val="00E05652"/>
    <w:rsid w:val="00E05BA6"/>
    <w:rsid w:val="00E067E7"/>
    <w:rsid w:val="00E0756A"/>
    <w:rsid w:val="00E10393"/>
    <w:rsid w:val="00E105F5"/>
    <w:rsid w:val="00E10A1B"/>
    <w:rsid w:val="00E10F6D"/>
    <w:rsid w:val="00E11B7C"/>
    <w:rsid w:val="00E1339F"/>
    <w:rsid w:val="00E1349B"/>
    <w:rsid w:val="00E13B93"/>
    <w:rsid w:val="00E14B2C"/>
    <w:rsid w:val="00E1545C"/>
    <w:rsid w:val="00E15551"/>
    <w:rsid w:val="00E15927"/>
    <w:rsid w:val="00E17446"/>
    <w:rsid w:val="00E2174D"/>
    <w:rsid w:val="00E21E7A"/>
    <w:rsid w:val="00E22482"/>
    <w:rsid w:val="00E2276D"/>
    <w:rsid w:val="00E230CB"/>
    <w:rsid w:val="00E2545A"/>
    <w:rsid w:val="00E26C6E"/>
    <w:rsid w:val="00E26FFA"/>
    <w:rsid w:val="00E27245"/>
    <w:rsid w:val="00E27320"/>
    <w:rsid w:val="00E27455"/>
    <w:rsid w:val="00E30B21"/>
    <w:rsid w:val="00E30D06"/>
    <w:rsid w:val="00E316DC"/>
    <w:rsid w:val="00E31BFD"/>
    <w:rsid w:val="00E31C60"/>
    <w:rsid w:val="00E322E6"/>
    <w:rsid w:val="00E354C4"/>
    <w:rsid w:val="00E36052"/>
    <w:rsid w:val="00E36426"/>
    <w:rsid w:val="00E364E5"/>
    <w:rsid w:val="00E36986"/>
    <w:rsid w:val="00E36C42"/>
    <w:rsid w:val="00E36FEB"/>
    <w:rsid w:val="00E377A4"/>
    <w:rsid w:val="00E37975"/>
    <w:rsid w:val="00E40EE0"/>
    <w:rsid w:val="00E41F82"/>
    <w:rsid w:val="00E42B5F"/>
    <w:rsid w:val="00E43079"/>
    <w:rsid w:val="00E44086"/>
    <w:rsid w:val="00E4416F"/>
    <w:rsid w:val="00E44304"/>
    <w:rsid w:val="00E4555E"/>
    <w:rsid w:val="00E45CE5"/>
    <w:rsid w:val="00E46D17"/>
    <w:rsid w:val="00E46F8C"/>
    <w:rsid w:val="00E50DE2"/>
    <w:rsid w:val="00E5274B"/>
    <w:rsid w:val="00E529B1"/>
    <w:rsid w:val="00E5340A"/>
    <w:rsid w:val="00E534FD"/>
    <w:rsid w:val="00E536CC"/>
    <w:rsid w:val="00E53AAC"/>
    <w:rsid w:val="00E549A2"/>
    <w:rsid w:val="00E54C1E"/>
    <w:rsid w:val="00E55BA4"/>
    <w:rsid w:val="00E560F8"/>
    <w:rsid w:val="00E566CE"/>
    <w:rsid w:val="00E56736"/>
    <w:rsid w:val="00E56894"/>
    <w:rsid w:val="00E56C19"/>
    <w:rsid w:val="00E56E07"/>
    <w:rsid w:val="00E56E2C"/>
    <w:rsid w:val="00E5704D"/>
    <w:rsid w:val="00E57E6E"/>
    <w:rsid w:val="00E6024A"/>
    <w:rsid w:val="00E6055D"/>
    <w:rsid w:val="00E60FFA"/>
    <w:rsid w:val="00E61456"/>
    <w:rsid w:val="00E61B32"/>
    <w:rsid w:val="00E62556"/>
    <w:rsid w:val="00E62E24"/>
    <w:rsid w:val="00E6443A"/>
    <w:rsid w:val="00E6489B"/>
    <w:rsid w:val="00E64A2D"/>
    <w:rsid w:val="00E65526"/>
    <w:rsid w:val="00E65BD9"/>
    <w:rsid w:val="00E65C66"/>
    <w:rsid w:val="00E65FE3"/>
    <w:rsid w:val="00E66DA4"/>
    <w:rsid w:val="00E6721D"/>
    <w:rsid w:val="00E67831"/>
    <w:rsid w:val="00E67A31"/>
    <w:rsid w:val="00E67B23"/>
    <w:rsid w:val="00E67D56"/>
    <w:rsid w:val="00E70952"/>
    <w:rsid w:val="00E713BF"/>
    <w:rsid w:val="00E71F13"/>
    <w:rsid w:val="00E73098"/>
    <w:rsid w:val="00E736DD"/>
    <w:rsid w:val="00E74348"/>
    <w:rsid w:val="00E74509"/>
    <w:rsid w:val="00E76273"/>
    <w:rsid w:val="00E769EC"/>
    <w:rsid w:val="00E76A11"/>
    <w:rsid w:val="00E77E1C"/>
    <w:rsid w:val="00E81B98"/>
    <w:rsid w:val="00E827B8"/>
    <w:rsid w:val="00E827FF"/>
    <w:rsid w:val="00E82FDE"/>
    <w:rsid w:val="00E83036"/>
    <w:rsid w:val="00E83217"/>
    <w:rsid w:val="00E833DD"/>
    <w:rsid w:val="00E833F1"/>
    <w:rsid w:val="00E839AE"/>
    <w:rsid w:val="00E83C6E"/>
    <w:rsid w:val="00E84413"/>
    <w:rsid w:val="00E8474F"/>
    <w:rsid w:val="00E850C6"/>
    <w:rsid w:val="00E855E3"/>
    <w:rsid w:val="00E86269"/>
    <w:rsid w:val="00E87AE6"/>
    <w:rsid w:val="00E87D1C"/>
    <w:rsid w:val="00E90259"/>
    <w:rsid w:val="00E905BC"/>
    <w:rsid w:val="00E927A8"/>
    <w:rsid w:val="00E92AC7"/>
    <w:rsid w:val="00E92C26"/>
    <w:rsid w:val="00E92E38"/>
    <w:rsid w:val="00E933AA"/>
    <w:rsid w:val="00E93A09"/>
    <w:rsid w:val="00E93DB9"/>
    <w:rsid w:val="00E94EBE"/>
    <w:rsid w:val="00E952CB"/>
    <w:rsid w:val="00E958EE"/>
    <w:rsid w:val="00E95B70"/>
    <w:rsid w:val="00E95C6A"/>
    <w:rsid w:val="00E960E1"/>
    <w:rsid w:val="00E9657A"/>
    <w:rsid w:val="00E96A2E"/>
    <w:rsid w:val="00E9732D"/>
    <w:rsid w:val="00E974B0"/>
    <w:rsid w:val="00EA26BE"/>
    <w:rsid w:val="00EA2AAE"/>
    <w:rsid w:val="00EA2BF5"/>
    <w:rsid w:val="00EA30D5"/>
    <w:rsid w:val="00EA36A9"/>
    <w:rsid w:val="00EA3744"/>
    <w:rsid w:val="00EA3A5C"/>
    <w:rsid w:val="00EA4275"/>
    <w:rsid w:val="00EA47AC"/>
    <w:rsid w:val="00EA59D6"/>
    <w:rsid w:val="00EA5A2C"/>
    <w:rsid w:val="00EA6658"/>
    <w:rsid w:val="00EA6864"/>
    <w:rsid w:val="00EA73A6"/>
    <w:rsid w:val="00EA74D0"/>
    <w:rsid w:val="00EB01E3"/>
    <w:rsid w:val="00EB06D1"/>
    <w:rsid w:val="00EB0EC4"/>
    <w:rsid w:val="00EB1A07"/>
    <w:rsid w:val="00EB2E00"/>
    <w:rsid w:val="00EB3787"/>
    <w:rsid w:val="00EB3BD9"/>
    <w:rsid w:val="00EB3D00"/>
    <w:rsid w:val="00EB445E"/>
    <w:rsid w:val="00EB45A2"/>
    <w:rsid w:val="00EB4A09"/>
    <w:rsid w:val="00EB5708"/>
    <w:rsid w:val="00EB6236"/>
    <w:rsid w:val="00EB6B93"/>
    <w:rsid w:val="00EB701F"/>
    <w:rsid w:val="00EC003A"/>
    <w:rsid w:val="00EC056D"/>
    <w:rsid w:val="00EC1407"/>
    <w:rsid w:val="00EC15F7"/>
    <w:rsid w:val="00EC1D9D"/>
    <w:rsid w:val="00EC2C97"/>
    <w:rsid w:val="00EC2D04"/>
    <w:rsid w:val="00EC38CF"/>
    <w:rsid w:val="00EC4C83"/>
    <w:rsid w:val="00EC58F0"/>
    <w:rsid w:val="00EC5F72"/>
    <w:rsid w:val="00EC766E"/>
    <w:rsid w:val="00EC769A"/>
    <w:rsid w:val="00EC76F4"/>
    <w:rsid w:val="00EC7D9B"/>
    <w:rsid w:val="00EC7E51"/>
    <w:rsid w:val="00ED03FA"/>
    <w:rsid w:val="00ED137F"/>
    <w:rsid w:val="00ED1585"/>
    <w:rsid w:val="00ED25FC"/>
    <w:rsid w:val="00ED2CC0"/>
    <w:rsid w:val="00ED374E"/>
    <w:rsid w:val="00ED3844"/>
    <w:rsid w:val="00ED3C02"/>
    <w:rsid w:val="00ED471A"/>
    <w:rsid w:val="00ED47F2"/>
    <w:rsid w:val="00ED4F4D"/>
    <w:rsid w:val="00ED66C3"/>
    <w:rsid w:val="00ED6B3E"/>
    <w:rsid w:val="00ED7DE1"/>
    <w:rsid w:val="00ED7E0E"/>
    <w:rsid w:val="00ED7FA7"/>
    <w:rsid w:val="00EE01ED"/>
    <w:rsid w:val="00EE0CFC"/>
    <w:rsid w:val="00EE1673"/>
    <w:rsid w:val="00EE28DE"/>
    <w:rsid w:val="00EE3058"/>
    <w:rsid w:val="00EE345F"/>
    <w:rsid w:val="00EE3E58"/>
    <w:rsid w:val="00EE419D"/>
    <w:rsid w:val="00EE442D"/>
    <w:rsid w:val="00EE46A4"/>
    <w:rsid w:val="00EE5112"/>
    <w:rsid w:val="00EE5825"/>
    <w:rsid w:val="00EE6282"/>
    <w:rsid w:val="00EE730E"/>
    <w:rsid w:val="00EE7FF2"/>
    <w:rsid w:val="00EF0AC9"/>
    <w:rsid w:val="00EF169D"/>
    <w:rsid w:val="00EF1CB9"/>
    <w:rsid w:val="00EF211D"/>
    <w:rsid w:val="00EF21C2"/>
    <w:rsid w:val="00EF2902"/>
    <w:rsid w:val="00EF2998"/>
    <w:rsid w:val="00EF3471"/>
    <w:rsid w:val="00EF35D7"/>
    <w:rsid w:val="00EF41D9"/>
    <w:rsid w:val="00EF4ADE"/>
    <w:rsid w:val="00EF4BC7"/>
    <w:rsid w:val="00EF4D4B"/>
    <w:rsid w:val="00EF5242"/>
    <w:rsid w:val="00EF566C"/>
    <w:rsid w:val="00EF5796"/>
    <w:rsid w:val="00EF59DD"/>
    <w:rsid w:val="00EF5B61"/>
    <w:rsid w:val="00EF62EE"/>
    <w:rsid w:val="00EF68C3"/>
    <w:rsid w:val="00F00155"/>
    <w:rsid w:val="00F01121"/>
    <w:rsid w:val="00F01525"/>
    <w:rsid w:val="00F015C2"/>
    <w:rsid w:val="00F01F8C"/>
    <w:rsid w:val="00F028B0"/>
    <w:rsid w:val="00F0496C"/>
    <w:rsid w:val="00F051FB"/>
    <w:rsid w:val="00F05561"/>
    <w:rsid w:val="00F05614"/>
    <w:rsid w:val="00F05FF8"/>
    <w:rsid w:val="00F066CD"/>
    <w:rsid w:val="00F06F9E"/>
    <w:rsid w:val="00F0752C"/>
    <w:rsid w:val="00F07725"/>
    <w:rsid w:val="00F102EC"/>
    <w:rsid w:val="00F1058B"/>
    <w:rsid w:val="00F10892"/>
    <w:rsid w:val="00F10A1B"/>
    <w:rsid w:val="00F1191C"/>
    <w:rsid w:val="00F121C5"/>
    <w:rsid w:val="00F12928"/>
    <w:rsid w:val="00F1336D"/>
    <w:rsid w:val="00F138B0"/>
    <w:rsid w:val="00F15219"/>
    <w:rsid w:val="00F16BA8"/>
    <w:rsid w:val="00F179A9"/>
    <w:rsid w:val="00F20EF8"/>
    <w:rsid w:val="00F21319"/>
    <w:rsid w:val="00F21529"/>
    <w:rsid w:val="00F216A7"/>
    <w:rsid w:val="00F22D45"/>
    <w:rsid w:val="00F2387B"/>
    <w:rsid w:val="00F23F12"/>
    <w:rsid w:val="00F24E4C"/>
    <w:rsid w:val="00F251D9"/>
    <w:rsid w:val="00F25351"/>
    <w:rsid w:val="00F25D4D"/>
    <w:rsid w:val="00F275AA"/>
    <w:rsid w:val="00F275F9"/>
    <w:rsid w:val="00F30177"/>
    <w:rsid w:val="00F30F04"/>
    <w:rsid w:val="00F30F62"/>
    <w:rsid w:val="00F31353"/>
    <w:rsid w:val="00F31876"/>
    <w:rsid w:val="00F31DC9"/>
    <w:rsid w:val="00F327E4"/>
    <w:rsid w:val="00F34B99"/>
    <w:rsid w:val="00F353B6"/>
    <w:rsid w:val="00F35E9E"/>
    <w:rsid w:val="00F35F26"/>
    <w:rsid w:val="00F37CD5"/>
    <w:rsid w:val="00F40C25"/>
    <w:rsid w:val="00F41865"/>
    <w:rsid w:val="00F4279C"/>
    <w:rsid w:val="00F42B9E"/>
    <w:rsid w:val="00F42D28"/>
    <w:rsid w:val="00F4368C"/>
    <w:rsid w:val="00F4399B"/>
    <w:rsid w:val="00F43D84"/>
    <w:rsid w:val="00F44D66"/>
    <w:rsid w:val="00F460DE"/>
    <w:rsid w:val="00F467D5"/>
    <w:rsid w:val="00F46974"/>
    <w:rsid w:val="00F46C88"/>
    <w:rsid w:val="00F46D1B"/>
    <w:rsid w:val="00F47783"/>
    <w:rsid w:val="00F478CB"/>
    <w:rsid w:val="00F47DDB"/>
    <w:rsid w:val="00F47EAF"/>
    <w:rsid w:val="00F507F0"/>
    <w:rsid w:val="00F50B08"/>
    <w:rsid w:val="00F51903"/>
    <w:rsid w:val="00F524E9"/>
    <w:rsid w:val="00F533FF"/>
    <w:rsid w:val="00F5369E"/>
    <w:rsid w:val="00F53EE0"/>
    <w:rsid w:val="00F56A7C"/>
    <w:rsid w:val="00F570DC"/>
    <w:rsid w:val="00F573F3"/>
    <w:rsid w:val="00F60933"/>
    <w:rsid w:val="00F614DD"/>
    <w:rsid w:val="00F61755"/>
    <w:rsid w:val="00F61890"/>
    <w:rsid w:val="00F61A07"/>
    <w:rsid w:val="00F62556"/>
    <w:rsid w:val="00F62DD1"/>
    <w:rsid w:val="00F62F68"/>
    <w:rsid w:val="00F63EFC"/>
    <w:rsid w:val="00F64479"/>
    <w:rsid w:val="00F66DBA"/>
    <w:rsid w:val="00F67947"/>
    <w:rsid w:val="00F7049E"/>
    <w:rsid w:val="00F70FCA"/>
    <w:rsid w:val="00F7211F"/>
    <w:rsid w:val="00F72477"/>
    <w:rsid w:val="00F72679"/>
    <w:rsid w:val="00F72C13"/>
    <w:rsid w:val="00F72E2D"/>
    <w:rsid w:val="00F7382F"/>
    <w:rsid w:val="00F76212"/>
    <w:rsid w:val="00F763F6"/>
    <w:rsid w:val="00F76D71"/>
    <w:rsid w:val="00F7784C"/>
    <w:rsid w:val="00F77ADF"/>
    <w:rsid w:val="00F802D4"/>
    <w:rsid w:val="00F80384"/>
    <w:rsid w:val="00F80389"/>
    <w:rsid w:val="00F80C02"/>
    <w:rsid w:val="00F83257"/>
    <w:rsid w:val="00F84252"/>
    <w:rsid w:val="00F855DF"/>
    <w:rsid w:val="00F866CC"/>
    <w:rsid w:val="00F907D6"/>
    <w:rsid w:val="00F90F1D"/>
    <w:rsid w:val="00F9142E"/>
    <w:rsid w:val="00F91575"/>
    <w:rsid w:val="00F916F4"/>
    <w:rsid w:val="00F91A9E"/>
    <w:rsid w:val="00F91EC4"/>
    <w:rsid w:val="00F9320F"/>
    <w:rsid w:val="00F94638"/>
    <w:rsid w:val="00F94F5B"/>
    <w:rsid w:val="00F97C61"/>
    <w:rsid w:val="00F97DB0"/>
    <w:rsid w:val="00FA0FFC"/>
    <w:rsid w:val="00FA26D5"/>
    <w:rsid w:val="00FA27B4"/>
    <w:rsid w:val="00FA2A2E"/>
    <w:rsid w:val="00FA2A52"/>
    <w:rsid w:val="00FA2C89"/>
    <w:rsid w:val="00FA32CF"/>
    <w:rsid w:val="00FA3E8F"/>
    <w:rsid w:val="00FA5489"/>
    <w:rsid w:val="00FA5A56"/>
    <w:rsid w:val="00FA5A68"/>
    <w:rsid w:val="00FA64D0"/>
    <w:rsid w:val="00FB0F0F"/>
    <w:rsid w:val="00FB16DD"/>
    <w:rsid w:val="00FB1C93"/>
    <w:rsid w:val="00FB1FA4"/>
    <w:rsid w:val="00FB2672"/>
    <w:rsid w:val="00FB2BF1"/>
    <w:rsid w:val="00FB2ED9"/>
    <w:rsid w:val="00FB378F"/>
    <w:rsid w:val="00FB46E0"/>
    <w:rsid w:val="00FB49DF"/>
    <w:rsid w:val="00FB5FB6"/>
    <w:rsid w:val="00FB630D"/>
    <w:rsid w:val="00FB67D8"/>
    <w:rsid w:val="00FB6C1A"/>
    <w:rsid w:val="00FB7460"/>
    <w:rsid w:val="00FC02A2"/>
    <w:rsid w:val="00FC167A"/>
    <w:rsid w:val="00FC1895"/>
    <w:rsid w:val="00FC1FD2"/>
    <w:rsid w:val="00FC2951"/>
    <w:rsid w:val="00FC2EBC"/>
    <w:rsid w:val="00FC315D"/>
    <w:rsid w:val="00FC320C"/>
    <w:rsid w:val="00FC441C"/>
    <w:rsid w:val="00FC485A"/>
    <w:rsid w:val="00FC4AB3"/>
    <w:rsid w:val="00FC5104"/>
    <w:rsid w:val="00FC627C"/>
    <w:rsid w:val="00FC63C8"/>
    <w:rsid w:val="00FC6669"/>
    <w:rsid w:val="00FC6920"/>
    <w:rsid w:val="00FC6C29"/>
    <w:rsid w:val="00FC6D66"/>
    <w:rsid w:val="00FD13DA"/>
    <w:rsid w:val="00FD1704"/>
    <w:rsid w:val="00FD211A"/>
    <w:rsid w:val="00FD2638"/>
    <w:rsid w:val="00FD285D"/>
    <w:rsid w:val="00FD3073"/>
    <w:rsid w:val="00FD3254"/>
    <w:rsid w:val="00FD3870"/>
    <w:rsid w:val="00FD45EC"/>
    <w:rsid w:val="00FD5134"/>
    <w:rsid w:val="00FD5CC5"/>
    <w:rsid w:val="00FD7938"/>
    <w:rsid w:val="00FD7B36"/>
    <w:rsid w:val="00FE00AC"/>
    <w:rsid w:val="00FE0437"/>
    <w:rsid w:val="00FE0B20"/>
    <w:rsid w:val="00FE3A16"/>
    <w:rsid w:val="00FE3CFF"/>
    <w:rsid w:val="00FE4623"/>
    <w:rsid w:val="00FF039A"/>
    <w:rsid w:val="00FF08F6"/>
    <w:rsid w:val="00FF10F5"/>
    <w:rsid w:val="00FF1302"/>
    <w:rsid w:val="00FF2507"/>
    <w:rsid w:val="00FF29E0"/>
    <w:rsid w:val="00FF69EE"/>
    <w:rsid w:val="0208F43A"/>
    <w:rsid w:val="050CB877"/>
    <w:rsid w:val="08C09764"/>
    <w:rsid w:val="0C207139"/>
    <w:rsid w:val="12737F0B"/>
    <w:rsid w:val="155EF199"/>
    <w:rsid w:val="2017750F"/>
    <w:rsid w:val="2143E3AD"/>
    <w:rsid w:val="28E50AB4"/>
    <w:rsid w:val="2943593D"/>
    <w:rsid w:val="2C0F62E7"/>
    <w:rsid w:val="2F8A5578"/>
    <w:rsid w:val="353B2EF0"/>
    <w:rsid w:val="37FB14B7"/>
    <w:rsid w:val="4785691D"/>
    <w:rsid w:val="483B92E5"/>
    <w:rsid w:val="4EEFD070"/>
    <w:rsid w:val="525BC191"/>
    <w:rsid w:val="582A4C73"/>
    <w:rsid w:val="5BF4D1A1"/>
    <w:rsid w:val="5C819AAF"/>
    <w:rsid w:val="621BF298"/>
    <w:rsid w:val="621F545D"/>
    <w:rsid w:val="637CAAD6"/>
    <w:rsid w:val="6AF34152"/>
    <w:rsid w:val="6F0EA708"/>
    <w:rsid w:val="720C7DB6"/>
    <w:rsid w:val="7548513B"/>
    <w:rsid w:val="7B16A9EB"/>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12711"/>
  <w15:docId w15:val="{83977006-A37B-4591-82DD-A7CD940E3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0"/>
      </w:numPr>
      <w:spacing w:after="180"/>
      <w:jc w:val="both"/>
    </w:pPr>
  </w:style>
  <w:style w:type="paragraph" w:customStyle="1" w:styleId="wList2">
    <w:name w:val="wList2"/>
    <w:basedOn w:val="Normal"/>
    <w:uiPriority w:val="7"/>
    <w:qFormat/>
    <w:rsid w:val="009455AE"/>
    <w:pPr>
      <w:numPr>
        <w:ilvl w:val="1"/>
        <w:numId w:val="10"/>
      </w:numPr>
      <w:spacing w:after="180"/>
      <w:jc w:val="both"/>
    </w:pPr>
  </w:style>
  <w:style w:type="paragraph" w:customStyle="1" w:styleId="wList3">
    <w:name w:val="wList3"/>
    <w:basedOn w:val="Normal"/>
    <w:uiPriority w:val="7"/>
    <w:qFormat/>
    <w:rsid w:val="009455AE"/>
    <w:pPr>
      <w:numPr>
        <w:ilvl w:val="2"/>
        <w:numId w:val="10"/>
      </w:numPr>
      <w:spacing w:after="180"/>
      <w:jc w:val="both"/>
    </w:pPr>
  </w:style>
  <w:style w:type="paragraph" w:customStyle="1" w:styleId="wList4">
    <w:name w:val="wList4"/>
    <w:basedOn w:val="Normal"/>
    <w:uiPriority w:val="7"/>
    <w:qFormat/>
    <w:rsid w:val="009455AE"/>
    <w:pPr>
      <w:numPr>
        <w:ilvl w:val="3"/>
        <w:numId w:val="10"/>
      </w:numPr>
      <w:spacing w:after="180"/>
      <w:jc w:val="both"/>
    </w:pPr>
  </w:style>
  <w:style w:type="paragraph" w:customStyle="1" w:styleId="wList5">
    <w:name w:val="wList5"/>
    <w:basedOn w:val="Normal"/>
    <w:uiPriority w:val="7"/>
    <w:qFormat/>
    <w:rsid w:val="009455AE"/>
    <w:pPr>
      <w:numPr>
        <w:ilvl w:val="4"/>
        <w:numId w:val="10"/>
      </w:numPr>
      <w:spacing w:after="180"/>
      <w:jc w:val="both"/>
    </w:pPr>
  </w:style>
  <w:style w:type="paragraph" w:customStyle="1" w:styleId="wList6">
    <w:name w:val="wList6"/>
    <w:basedOn w:val="Normal"/>
    <w:uiPriority w:val="7"/>
    <w:qFormat/>
    <w:rsid w:val="009455AE"/>
    <w:pPr>
      <w:numPr>
        <w:ilvl w:val="5"/>
        <w:numId w:val="10"/>
      </w:numPr>
      <w:spacing w:after="180"/>
      <w:jc w:val="both"/>
    </w:pPr>
  </w:style>
  <w:style w:type="paragraph" w:customStyle="1" w:styleId="wList7">
    <w:name w:val="wList7"/>
    <w:basedOn w:val="Normal"/>
    <w:uiPriority w:val="7"/>
    <w:qFormat/>
    <w:rsid w:val="009455AE"/>
    <w:pPr>
      <w:numPr>
        <w:ilvl w:val="6"/>
        <w:numId w:val="10"/>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Nad,Odstavec cíl se seznamem,Odstavec_muj,Bullet Number,lp1,lp11,List Paragraph11,Use Case List Paragraph"/>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1"/>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1"/>
      </w:numPr>
      <w:spacing w:after="180"/>
    </w:pPr>
    <w:rPr>
      <w:b/>
      <w:bCs/>
    </w:rPr>
  </w:style>
  <w:style w:type="paragraph" w:customStyle="1" w:styleId="Schedule3">
    <w:name w:val="Schedule 3"/>
    <w:basedOn w:val="Normal"/>
    <w:next w:val="wText1"/>
    <w:uiPriority w:val="30"/>
    <w:qFormat/>
    <w:rsid w:val="009455AE"/>
    <w:pPr>
      <w:numPr>
        <w:ilvl w:val="2"/>
        <w:numId w:val="11"/>
      </w:numPr>
      <w:spacing w:after="180"/>
      <w:jc w:val="both"/>
    </w:pPr>
  </w:style>
  <w:style w:type="paragraph" w:customStyle="1" w:styleId="Schedule4">
    <w:name w:val="Schedule 4"/>
    <w:basedOn w:val="Normal"/>
    <w:next w:val="wText2"/>
    <w:uiPriority w:val="30"/>
    <w:qFormat/>
    <w:rsid w:val="009455AE"/>
    <w:pPr>
      <w:numPr>
        <w:ilvl w:val="3"/>
        <w:numId w:val="11"/>
      </w:numPr>
      <w:spacing w:after="180"/>
      <w:jc w:val="both"/>
    </w:pPr>
    <w:rPr>
      <w:iCs/>
    </w:rPr>
  </w:style>
  <w:style w:type="paragraph" w:customStyle="1" w:styleId="Schedule5">
    <w:name w:val="Schedule 5"/>
    <w:basedOn w:val="Normal"/>
    <w:uiPriority w:val="30"/>
    <w:qFormat/>
    <w:rsid w:val="009455AE"/>
    <w:pPr>
      <w:numPr>
        <w:ilvl w:val="4"/>
        <w:numId w:val="11"/>
      </w:numPr>
      <w:spacing w:after="180"/>
    </w:pPr>
  </w:style>
  <w:style w:type="paragraph" w:customStyle="1" w:styleId="Schedule6">
    <w:name w:val="Schedule 6"/>
    <w:basedOn w:val="Normal"/>
    <w:uiPriority w:val="30"/>
    <w:qFormat/>
    <w:rsid w:val="009455AE"/>
    <w:pPr>
      <w:numPr>
        <w:ilvl w:val="5"/>
        <w:numId w:val="11"/>
      </w:numPr>
      <w:spacing w:after="180"/>
    </w:pPr>
  </w:style>
  <w:style w:type="paragraph" w:customStyle="1" w:styleId="Schedule7">
    <w:name w:val="Schedule 7"/>
    <w:basedOn w:val="Normal"/>
    <w:uiPriority w:val="30"/>
    <w:qFormat/>
    <w:rsid w:val="009455AE"/>
    <w:pPr>
      <w:numPr>
        <w:ilvl w:val="6"/>
        <w:numId w:val="11"/>
      </w:numPr>
      <w:spacing w:after="180"/>
    </w:pPr>
  </w:style>
  <w:style w:type="paragraph" w:customStyle="1" w:styleId="Schedule8">
    <w:name w:val="Schedule 8"/>
    <w:basedOn w:val="Normal"/>
    <w:uiPriority w:val="30"/>
    <w:qFormat/>
    <w:rsid w:val="009455AE"/>
    <w:pPr>
      <w:numPr>
        <w:ilvl w:val="7"/>
        <w:numId w:val="11"/>
      </w:numPr>
      <w:spacing w:after="180"/>
    </w:pPr>
  </w:style>
  <w:style w:type="paragraph" w:customStyle="1" w:styleId="Schedule9">
    <w:name w:val="Schedule 9"/>
    <w:basedOn w:val="Normal"/>
    <w:uiPriority w:val="30"/>
    <w:qFormat/>
    <w:rsid w:val="009455AE"/>
    <w:pPr>
      <w:numPr>
        <w:ilvl w:val="8"/>
        <w:numId w:val="11"/>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Nad Char,Odstavec cíl se seznamem Char,Odstavec_muj Char,Bullet Number Char,lp1 Char,lp11 Char,List Paragraph11 Char,Use Case List Paragraph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2"/>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customStyle="1" w:styleId="UnresolvedMention1">
    <w:name w:val="Unresolved Mention1"/>
    <w:basedOn w:val="DefaultParagraphFont"/>
    <w:uiPriority w:val="99"/>
    <w:unhideWhenUsed/>
    <w:rsid w:val="00527543"/>
    <w:rPr>
      <w:color w:val="605E5C"/>
      <w:shd w:val="clear" w:color="auto" w:fill="E1DFDD"/>
    </w:rPr>
  </w:style>
  <w:style w:type="character" w:customStyle="1" w:styleId="Mention1">
    <w:name w:val="Mention1"/>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 w:type="paragraph" w:customStyle="1" w:styleId="nadpisedouasD">
    <w:name w:val="nadpis (šedou) časť D"/>
    <w:basedOn w:val="Normal"/>
    <w:autoRedefine/>
    <w:qFormat/>
    <w:locked/>
    <w:rsid w:val="000C5A9A"/>
    <w:pPr>
      <w:numPr>
        <w:numId w:val="13"/>
      </w:numPr>
    </w:pPr>
    <w:rPr>
      <w:rFonts w:ascii="Arial" w:eastAsia="Times New Roman" w:hAnsi="Arial" w:cs="Arial"/>
      <w:b/>
      <w:bCs/>
      <w:smallCaps/>
      <w:color w:val="2E74B5" w:themeColor="accent5" w:themeShade="BF"/>
      <w:lang w:eastAsia="sk-SK"/>
    </w:rPr>
  </w:style>
  <w:style w:type="character" w:customStyle="1" w:styleId="cizojazycne">
    <w:name w:val="cizojazycne"/>
    <w:basedOn w:val="DefaultParagraphFont"/>
    <w:rsid w:val="005E5BE5"/>
  </w:style>
  <w:style w:type="paragraph" w:customStyle="1" w:styleId="MLNadpislnku">
    <w:name w:val="ML Nadpis článku"/>
    <w:basedOn w:val="Normal"/>
    <w:qFormat/>
    <w:rsid w:val="000828A5"/>
    <w:pPr>
      <w:keepNext/>
      <w:numPr>
        <w:numId w:val="15"/>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al"/>
    <w:link w:val="MLOdsekChar"/>
    <w:qFormat/>
    <w:rsid w:val="000828A5"/>
    <w:pPr>
      <w:numPr>
        <w:ilvl w:val="1"/>
        <w:numId w:val="15"/>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DefaultParagraphFont"/>
    <w:link w:val="MLOdsek"/>
    <w:rsid w:val="000828A5"/>
    <w:rPr>
      <w:rFonts w:eastAsia="Times New Roman" w:cstheme="minorHAnsi"/>
      <w:lang w:eastAsia="cs-CZ"/>
    </w:rPr>
  </w:style>
  <w:style w:type="character" w:customStyle="1" w:styleId="UnresolvedMention2">
    <w:name w:val="Unresolved Mention2"/>
    <w:basedOn w:val="DefaultParagraphFont"/>
    <w:uiPriority w:val="99"/>
    <w:semiHidden/>
    <w:unhideWhenUsed/>
    <w:rsid w:val="00586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0032">
      <w:bodyDiv w:val="1"/>
      <w:marLeft w:val="0"/>
      <w:marRight w:val="0"/>
      <w:marTop w:val="0"/>
      <w:marBottom w:val="0"/>
      <w:divBdr>
        <w:top w:val="none" w:sz="0" w:space="0" w:color="auto"/>
        <w:left w:val="none" w:sz="0" w:space="0" w:color="auto"/>
        <w:bottom w:val="none" w:sz="0" w:space="0" w:color="auto"/>
        <w:right w:val="none" w:sz="0" w:space="0" w:color="auto"/>
      </w:divBdr>
    </w:div>
    <w:div w:id="95565922">
      <w:bodyDiv w:val="1"/>
      <w:marLeft w:val="0"/>
      <w:marRight w:val="0"/>
      <w:marTop w:val="0"/>
      <w:marBottom w:val="0"/>
      <w:divBdr>
        <w:top w:val="none" w:sz="0" w:space="0" w:color="auto"/>
        <w:left w:val="none" w:sz="0" w:space="0" w:color="auto"/>
        <w:bottom w:val="none" w:sz="0" w:space="0" w:color="auto"/>
        <w:right w:val="none" w:sz="0" w:space="0" w:color="auto"/>
      </w:divBdr>
    </w:div>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295725854">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20261832">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821115250">
      <w:bodyDiv w:val="1"/>
      <w:marLeft w:val="0"/>
      <w:marRight w:val="0"/>
      <w:marTop w:val="0"/>
      <w:marBottom w:val="0"/>
      <w:divBdr>
        <w:top w:val="none" w:sz="0" w:space="0" w:color="auto"/>
        <w:left w:val="none" w:sz="0" w:space="0" w:color="auto"/>
        <w:bottom w:val="none" w:sz="0" w:space="0" w:color="auto"/>
        <w:right w:val="none" w:sz="0" w:space="0" w:color="auto"/>
      </w:divBdr>
    </w:div>
    <w:div w:id="845826486">
      <w:bodyDiv w:val="1"/>
      <w:marLeft w:val="0"/>
      <w:marRight w:val="0"/>
      <w:marTop w:val="0"/>
      <w:marBottom w:val="0"/>
      <w:divBdr>
        <w:top w:val="none" w:sz="0" w:space="0" w:color="auto"/>
        <w:left w:val="none" w:sz="0" w:space="0" w:color="auto"/>
        <w:bottom w:val="none" w:sz="0" w:space="0" w:color="auto"/>
        <w:right w:val="none" w:sz="0" w:space="0" w:color="auto"/>
      </w:divBdr>
    </w:div>
    <w:div w:id="846359826">
      <w:bodyDiv w:val="1"/>
      <w:marLeft w:val="0"/>
      <w:marRight w:val="0"/>
      <w:marTop w:val="0"/>
      <w:marBottom w:val="0"/>
      <w:divBdr>
        <w:top w:val="none" w:sz="0" w:space="0" w:color="auto"/>
        <w:left w:val="none" w:sz="0" w:space="0" w:color="auto"/>
        <w:bottom w:val="none" w:sz="0" w:space="0" w:color="auto"/>
        <w:right w:val="none" w:sz="0" w:space="0" w:color="auto"/>
      </w:divBdr>
    </w:div>
    <w:div w:id="881670011">
      <w:bodyDiv w:val="1"/>
      <w:marLeft w:val="0"/>
      <w:marRight w:val="0"/>
      <w:marTop w:val="0"/>
      <w:marBottom w:val="0"/>
      <w:divBdr>
        <w:top w:val="none" w:sz="0" w:space="0" w:color="auto"/>
        <w:left w:val="none" w:sz="0" w:space="0" w:color="auto"/>
        <w:bottom w:val="none" w:sz="0" w:space="0" w:color="auto"/>
        <w:right w:val="none" w:sz="0" w:space="0" w:color="auto"/>
      </w:divBdr>
    </w:div>
    <w:div w:id="911817418">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933132278">
      <w:bodyDiv w:val="1"/>
      <w:marLeft w:val="0"/>
      <w:marRight w:val="0"/>
      <w:marTop w:val="0"/>
      <w:marBottom w:val="0"/>
      <w:divBdr>
        <w:top w:val="none" w:sz="0" w:space="0" w:color="auto"/>
        <w:left w:val="none" w:sz="0" w:space="0" w:color="auto"/>
        <w:bottom w:val="none" w:sz="0" w:space="0" w:color="auto"/>
        <w:right w:val="none" w:sz="0" w:space="0" w:color="auto"/>
      </w:divBdr>
    </w:div>
    <w:div w:id="1121651959">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08973190">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463812500">
      <w:bodyDiv w:val="1"/>
      <w:marLeft w:val="0"/>
      <w:marRight w:val="0"/>
      <w:marTop w:val="0"/>
      <w:marBottom w:val="0"/>
      <w:divBdr>
        <w:top w:val="none" w:sz="0" w:space="0" w:color="auto"/>
        <w:left w:val="none" w:sz="0" w:space="0" w:color="auto"/>
        <w:bottom w:val="none" w:sz="0" w:space="0" w:color="auto"/>
        <w:right w:val="none" w:sz="0" w:space="0" w:color="auto"/>
      </w:divBdr>
    </w:div>
    <w:div w:id="1493446831">
      <w:bodyDiv w:val="1"/>
      <w:marLeft w:val="0"/>
      <w:marRight w:val="0"/>
      <w:marTop w:val="0"/>
      <w:marBottom w:val="0"/>
      <w:divBdr>
        <w:top w:val="none" w:sz="0" w:space="0" w:color="auto"/>
        <w:left w:val="none" w:sz="0" w:space="0" w:color="auto"/>
        <w:bottom w:val="none" w:sz="0" w:space="0" w:color="auto"/>
        <w:right w:val="none" w:sz="0" w:space="0" w:color="auto"/>
      </w:divBdr>
    </w:div>
    <w:div w:id="1723748809">
      <w:bodyDiv w:val="1"/>
      <w:marLeft w:val="0"/>
      <w:marRight w:val="0"/>
      <w:marTop w:val="0"/>
      <w:marBottom w:val="0"/>
      <w:divBdr>
        <w:top w:val="none" w:sz="0" w:space="0" w:color="auto"/>
        <w:left w:val="none" w:sz="0" w:space="0" w:color="auto"/>
        <w:bottom w:val="none" w:sz="0" w:space="0" w:color="auto"/>
        <w:right w:val="none" w:sz="0" w:space="0" w:color="auto"/>
      </w:divBdr>
    </w:div>
    <w:div w:id="1794054161">
      <w:bodyDiv w:val="1"/>
      <w:marLeft w:val="0"/>
      <w:marRight w:val="0"/>
      <w:marTop w:val="0"/>
      <w:marBottom w:val="0"/>
      <w:divBdr>
        <w:top w:val="none" w:sz="0" w:space="0" w:color="auto"/>
        <w:left w:val="none" w:sz="0" w:space="0" w:color="auto"/>
        <w:bottom w:val="none" w:sz="0" w:space="0" w:color="auto"/>
        <w:right w:val="none" w:sz="0" w:space="0" w:color="auto"/>
      </w:divBdr>
    </w:div>
    <w:div w:id="1867137600">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BA2C2EA82A03041871D0EB8DEE3DCD8" ma:contentTypeVersion="13" ma:contentTypeDescription="Umožňuje vytvoriť nový dokument." ma:contentTypeScope="" ma:versionID="29b41fd4a66f156e48f37c21c9bddb0e">
  <xsd:schema xmlns:xsd="http://www.w3.org/2001/XMLSchema" xmlns:xs="http://www.w3.org/2001/XMLSchema" xmlns:p="http://schemas.microsoft.com/office/2006/metadata/properties" xmlns:ns2="c58faaa4-c664-42fb-9b04-e9c7348b8ef9" xmlns:ns3="7b92761a-bd41-452d-9f89-a7e446d681c6" targetNamespace="http://schemas.microsoft.com/office/2006/metadata/properties" ma:root="true" ma:fieldsID="e3d76d27e09d82bdeb0fc7590d9c081e" ns2:_="" ns3:_="">
    <xsd:import namespace="c58faaa4-c664-42fb-9b04-e9c7348b8ef9"/>
    <xsd:import namespace="7b92761a-bd41-452d-9f89-a7e446d681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aaa4-c664-42fb-9b04-e9c7348b8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5ed86232-ae87-4f5b-b4be-63d4912592e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92761a-bd41-452d-9f89-a7e446d681c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533fa8e-bbd2-4f9e-9b08-f3d04cfc50e1}" ma:internalName="TaxCatchAll" ma:showField="CatchAllData" ma:web="7b92761a-bd41-452d-9f89-a7e446d681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b92761a-bd41-452d-9f89-a7e446d681c6" xsi:nil="true"/>
    <lcf76f155ced4ddcb4097134ff3c332f xmlns="c58faaa4-c664-42fb-9b04-e9c7348b8ef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A1E3E9-A972-43D7-A789-38C6678D7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faaa4-c664-42fb-9b04-e9c7348b8ef9"/>
    <ds:schemaRef ds:uri="7b92761a-bd41-452d-9f89-a7e446d681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299784-251A-4B4C-B5B7-1CB173FF8339}">
  <ds:schemaRefs>
    <ds:schemaRef ds:uri="http://www.w3.org/XML/1998/namespace"/>
    <ds:schemaRef ds:uri="http://purl.org/dc/elements/1.1/"/>
    <ds:schemaRef ds:uri="http://schemas.openxmlformats.org/package/2006/metadata/core-properties"/>
    <ds:schemaRef ds:uri="http://schemas.microsoft.com/office/2006/documentManagement/types"/>
    <ds:schemaRef ds:uri="http://purl.org/dc/dcmitype/"/>
    <ds:schemaRef ds:uri="http://purl.org/dc/terms/"/>
    <ds:schemaRef ds:uri="http://schemas.microsoft.com/office/infopath/2007/PartnerControls"/>
    <ds:schemaRef ds:uri="7b92761a-bd41-452d-9f89-a7e446d681c6"/>
    <ds:schemaRef ds:uri="c58faaa4-c664-42fb-9b04-e9c7348b8ef9"/>
    <ds:schemaRef ds:uri="http://schemas.microsoft.com/office/2006/metadata/properties"/>
  </ds:schemaRefs>
</ds:datastoreItem>
</file>

<file path=customXml/itemProps3.xml><?xml version="1.0" encoding="utf-8"?>
<ds:datastoreItem xmlns:ds="http://schemas.openxmlformats.org/officeDocument/2006/customXml" ds:itemID="{7AB8205A-F699-4438-BA6F-8B7AC442F104}">
  <ds:schemaRefs>
    <ds:schemaRef ds:uri="http://schemas.openxmlformats.org/officeDocument/2006/bibliography"/>
  </ds:schemaRefs>
</ds:datastoreItem>
</file>

<file path=customXml/itemProps4.xml><?xml version="1.0" encoding="utf-8"?>
<ds:datastoreItem xmlns:ds="http://schemas.openxmlformats.org/officeDocument/2006/customXml" ds:itemID="{0271630B-5B4C-476F-B184-5173FBD160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6286</Words>
  <Characters>35836</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Magistrat Mesta Kosice</Company>
  <LinksUpToDate>false</LinksUpToDate>
  <CharactersWithSpaces>42038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Oršula, Jaroslav</dc:creator>
  <cp:keywords/>
  <cp:lastModifiedBy>Tomas Uricek</cp:lastModifiedBy>
  <cp:revision>4</cp:revision>
  <dcterms:created xsi:type="dcterms:W3CDTF">2025-12-18T12:56:00Z</dcterms:created>
  <dcterms:modified xsi:type="dcterms:W3CDTF">2025-12-18T14:11:00Z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0x010100BBA2C2EA82A03041871D0EB8DEE3DCD8</vt:lpwstr>
  </property>
  <property fmtid="{D5CDD505-2E9C-101B-9397-08002B2CF9AE}" pid="3" name="MediaServiceImageTags">
    <vt:lpwstr/>
  </property>
</Properties>
</file>